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C35940" w14:textId="77777777" w:rsidR="00726310" w:rsidRDefault="00726310">
      <w:pPr>
        <w:spacing w:before="240" w:after="240"/>
        <w:jc w:val="center"/>
        <w:rPr>
          <w:rFonts w:ascii="Calibri" w:hAnsi="Calibri"/>
          <w:b/>
          <w:sz w:val="22"/>
          <w:szCs w:val="22"/>
        </w:rPr>
      </w:pPr>
      <w:bookmarkStart w:id="0" w:name="_GoBack"/>
      <w:bookmarkEnd w:id="0"/>
    </w:p>
    <w:p w14:paraId="7143D2D3" w14:textId="69918619" w:rsidR="00726310" w:rsidRDefault="00BA0942">
      <w:pPr>
        <w:spacing w:before="240" w:after="240"/>
        <w:jc w:val="center"/>
        <w:rPr>
          <w:rFonts w:ascii="Calibri" w:hAnsi="Calibri"/>
          <w:b/>
          <w:sz w:val="22"/>
          <w:szCs w:val="22"/>
        </w:rPr>
      </w:pPr>
      <w:r>
        <w:rPr>
          <w:rFonts w:ascii="Calibri" w:hAnsi="Calibri"/>
          <w:b/>
          <w:sz w:val="22"/>
          <w:szCs w:val="22"/>
        </w:rPr>
        <w:t>Guidelines:</w:t>
      </w:r>
      <w:r w:rsidR="00273367">
        <w:rPr>
          <w:rFonts w:ascii="Calibri" w:hAnsi="Calibri"/>
          <w:b/>
          <w:sz w:val="22"/>
          <w:szCs w:val="22"/>
        </w:rPr>
        <w:t xml:space="preserve"> </w:t>
      </w:r>
      <w:r>
        <w:rPr>
          <w:rFonts w:ascii="Calibri" w:hAnsi="Calibri"/>
          <w:b/>
          <w:sz w:val="22"/>
          <w:szCs w:val="22"/>
        </w:rPr>
        <w:t>What</w:t>
      </w:r>
      <w:r w:rsidR="00273367">
        <w:rPr>
          <w:rFonts w:ascii="Calibri" w:hAnsi="Calibri"/>
          <w:b/>
          <w:sz w:val="22"/>
          <w:szCs w:val="22"/>
        </w:rPr>
        <w:t xml:space="preserve"> </w:t>
      </w:r>
      <w:r>
        <w:rPr>
          <w:rFonts w:ascii="Calibri" w:hAnsi="Calibri"/>
          <w:b/>
          <w:sz w:val="22"/>
          <w:szCs w:val="22"/>
        </w:rPr>
        <w:t>to</w:t>
      </w:r>
      <w:r w:rsidR="00273367">
        <w:rPr>
          <w:rFonts w:ascii="Calibri" w:hAnsi="Calibri"/>
          <w:b/>
          <w:sz w:val="22"/>
          <w:szCs w:val="22"/>
        </w:rPr>
        <w:t xml:space="preserve"> </w:t>
      </w:r>
      <w:r>
        <w:rPr>
          <w:rFonts w:ascii="Calibri" w:hAnsi="Calibri"/>
          <w:b/>
          <w:sz w:val="22"/>
          <w:szCs w:val="22"/>
        </w:rPr>
        <w:t>Do</w:t>
      </w:r>
      <w:r w:rsidR="00273367">
        <w:rPr>
          <w:rFonts w:ascii="Calibri" w:hAnsi="Calibri"/>
          <w:b/>
          <w:sz w:val="22"/>
          <w:szCs w:val="22"/>
        </w:rPr>
        <w:t xml:space="preserve"> </w:t>
      </w:r>
      <w:r>
        <w:rPr>
          <w:rFonts w:ascii="Calibri" w:hAnsi="Calibri"/>
          <w:b/>
          <w:sz w:val="22"/>
          <w:szCs w:val="22"/>
        </w:rPr>
        <w:t>if</w:t>
      </w:r>
      <w:r w:rsidR="00273367">
        <w:rPr>
          <w:rFonts w:ascii="Calibri" w:hAnsi="Calibri"/>
          <w:b/>
          <w:sz w:val="22"/>
          <w:szCs w:val="22"/>
        </w:rPr>
        <w:t xml:space="preserve"> </w:t>
      </w:r>
      <w:r>
        <w:rPr>
          <w:rFonts w:ascii="Calibri" w:hAnsi="Calibri"/>
          <w:b/>
          <w:sz w:val="22"/>
          <w:szCs w:val="22"/>
        </w:rPr>
        <w:t>Federal</w:t>
      </w:r>
      <w:r w:rsidR="00273367">
        <w:rPr>
          <w:rFonts w:ascii="Calibri" w:hAnsi="Calibri"/>
          <w:b/>
          <w:sz w:val="22"/>
          <w:szCs w:val="22"/>
        </w:rPr>
        <w:t xml:space="preserve"> </w:t>
      </w:r>
      <w:r>
        <w:rPr>
          <w:rFonts w:ascii="Calibri" w:hAnsi="Calibri"/>
          <w:b/>
          <w:sz w:val="22"/>
          <w:szCs w:val="22"/>
        </w:rPr>
        <w:t>Immigration</w:t>
      </w:r>
      <w:r w:rsidR="00273367">
        <w:rPr>
          <w:rFonts w:ascii="Calibri" w:hAnsi="Calibri"/>
          <w:b/>
          <w:sz w:val="22"/>
          <w:szCs w:val="22"/>
        </w:rPr>
        <w:t xml:space="preserve"> </w:t>
      </w:r>
      <w:r>
        <w:rPr>
          <w:rFonts w:ascii="Calibri" w:hAnsi="Calibri"/>
          <w:b/>
          <w:sz w:val="22"/>
          <w:szCs w:val="22"/>
        </w:rPr>
        <w:t>Enforcement</w:t>
      </w:r>
      <w:r w:rsidR="00273367">
        <w:rPr>
          <w:rFonts w:ascii="Calibri" w:hAnsi="Calibri"/>
          <w:b/>
          <w:sz w:val="22"/>
          <w:szCs w:val="22"/>
        </w:rPr>
        <w:t xml:space="preserve"> </w:t>
      </w:r>
      <w:r>
        <w:rPr>
          <w:rFonts w:ascii="Calibri" w:hAnsi="Calibri"/>
          <w:b/>
          <w:sz w:val="22"/>
          <w:szCs w:val="22"/>
        </w:rPr>
        <w:t>Officials</w:t>
      </w:r>
      <w:r w:rsidR="00273367">
        <w:rPr>
          <w:rFonts w:ascii="Calibri" w:hAnsi="Calibri"/>
          <w:b/>
          <w:sz w:val="22"/>
          <w:szCs w:val="22"/>
        </w:rPr>
        <w:t xml:space="preserve"> </w:t>
      </w:r>
      <w:r>
        <w:rPr>
          <w:rFonts w:ascii="Calibri" w:hAnsi="Calibri"/>
          <w:b/>
          <w:sz w:val="22"/>
          <w:szCs w:val="22"/>
        </w:rPr>
        <w:t>Seek</w:t>
      </w:r>
      <w:r w:rsidR="00273367">
        <w:rPr>
          <w:rFonts w:ascii="Calibri" w:hAnsi="Calibri"/>
          <w:b/>
          <w:sz w:val="22"/>
          <w:szCs w:val="22"/>
        </w:rPr>
        <w:t xml:space="preserve"> </w:t>
      </w:r>
      <w:r>
        <w:rPr>
          <w:rFonts w:ascii="Calibri" w:hAnsi="Calibri"/>
          <w:b/>
          <w:sz w:val="22"/>
          <w:szCs w:val="22"/>
        </w:rPr>
        <w:t>Campus</w:t>
      </w:r>
      <w:r w:rsidR="00273367">
        <w:rPr>
          <w:rFonts w:ascii="Calibri" w:hAnsi="Calibri"/>
          <w:b/>
          <w:sz w:val="22"/>
          <w:szCs w:val="22"/>
        </w:rPr>
        <w:t xml:space="preserve"> </w:t>
      </w:r>
      <w:r>
        <w:rPr>
          <w:rFonts w:ascii="Calibri" w:hAnsi="Calibri"/>
          <w:b/>
          <w:sz w:val="22"/>
          <w:szCs w:val="22"/>
        </w:rPr>
        <w:t>Access</w:t>
      </w:r>
      <w:r w:rsidR="00273367">
        <w:rPr>
          <w:rFonts w:ascii="Calibri" w:hAnsi="Calibri"/>
          <w:b/>
          <w:sz w:val="22"/>
          <w:szCs w:val="22"/>
        </w:rPr>
        <w:t xml:space="preserve"> </w:t>
      </w:r>
      <w:r>
        <w:rPr>
          <w:rFonts w:ascii="Calibri" w:hAnsi="Calibri"/>
          <w:b/>
          <w:sz w:val="22"/>
          <w:szCs w:val="22"/>
        </w:rPr>
        <w:t>to</w:t>
      </w:r>
      <w:r>
        <w:rPr>
          <w:rFonts w:ascii="Calibri" w:hAnsi="Calibri"/>
          <w:b/>
          <w:sz w:val="22"/>
          <w:szCs w:val="22"/>
        </w:rPr>
        <w:br/>
        <w:t>Conduct</w:t>
      </w:r>
      <w:r w:rsidR="00273367">
        <w:rPr>
          <w:rFonts w:ascii="Calibri" w:hAnsi="Calibri"/>
          <w:b/>
          <w:sz w:val="22"/>
          <w:szCs w:val="22"/>
        </w:rPr>
        <w:t xml:space="preserve"> </w:t>
      </w:r>
      <w:r>
        <w:rPr>
          <w:rFonts w:ascii="Calibri" w:hAnsi="Calibri"/>
          <w:b/>
          <w:sz w:val="22"/>
          <w:szCs w:val="22"/>
        </w:rPr>
        <w:t>an</w:t>
      </w:r>
      <w:r w:rsidR="00273367">
        <w:rPr>
          <w:rFonts w:ascii="Calibri" w:hAnsi="Calibri"/>
          <w:b/>
          <w:sz w:val="22"/>
          <w:szCs w:val="22"/>
        </w:rPr>
        <w:t xml:space="preserve"> </w:t>
      </w:r>
      <w:r>
        <w:rPr>
          <w:rFonts w:ascii="Calibri" w:hAnsi="Calibri"/>
          <w:b/>
          <w:sz w:val="22"/>
          <w:szCs w:val="22"/>
        </w:rPr>
        <w:t>Enforcement</w:t>
      </w:r>
      <w:r w:rsidR="00273367">
        <w:rPr>
          <w:rFonts w:ascii="Calibri" w:hAnsi="Calibri"/>
          <w:b/>
          <w:sz w:val="22"/>
          <w:szCs w:val="22"/>
        </w:rPr>
        <w:t xml:space="preserve"> </w:t>
      </w:r>
      <w:r>
        <w:rPr>
          <w:rFonts w:ascii="Calibri" w:hAnsi="Calibri"/>
          <w:b/>
          <w:sz w:val="22"/>
          <w:szCs w:val="22"/>
        </w:rPr>
        <w:t>Action</w:t>
      </w:r>
      <w:r w:rsidR="00273367">
        <w:rPr>
          <w:rFonts w:ascii="Calibri" w:hAnsi="Calibri"/>
          <w:b/>
          <w:sz w:val="22"/>
          <w:szCs w:val="22"/>
        </w:rPr>
        <w:t xml:space="preserve"> </w:t>
      </w:r>
      <w:r>
        <w:rPr>
          <w:rFonts w:ascii="Calibri" w:hAnsi="Calibri"/>
          <w:b/>
          <w:sz w:val="22"/>
          <w:szCs w:val="22"/>
        </w:rPr>
        <w:t>or</w:t>
      </w:r>
      <w:r w:rsidR="00273367">
        <w:rPr>
          <w:rFonts w:ascii="Calibri" w:hAnsi="Calibri"/>
          <w:b/>
          <w:sz w:val="22"/>
          <w:szCs w:val="22"/>
        </w:rPr>
        <w:t xml:space="preserve"> </w:t>
      </w:r>
      <w:r>
        <w:rPr>
          <w:rFonts w:ascii="Calibri" w:hAnsi="Calibri"/>
          <w:b/>
          <w:sz w:val="22"/>
          <w:szCs w:val="22"/>
        </w:rPr>
        <w:t>Obtain</w:t>
      </w:r>
      <w:r w:rsidR="00273367">
        <w:rPr>
          <w:rFonts w:ascii="Calibri" w:hAnsi="Calibri"/>
          <w:b/>
          <w:sz w:val="22"/>
          <w:szCs w:val="22"/>
        </w:rPr>
        <w:t xml:space="preserve"> </w:t>
      </w:r>
      <w:r>
        <w:rPr>
          <w:rFonts w:ascii="Calibri" w:hAnsi="Calibri"/>
          <w:b/>
          <w:sz w:val="22"/>
          <w:szCs w:val="22"/>
        </w:rPr>
        <w:t>Student</w:t>
      </w:r>
      <w:r w:rsidR="00273367">
        <w:rPr>
          <w:rFonts w:ascii="Calibri" w:hAnsi="Calibri"/>
          <w:b/>
          <w:sz w:val="22"/>
          <w:szCs w:val="22"/>
        </w:rPr>
        <w:t xml:space="preserve"> </w:t>
      </w:r>
      <w:r>
        <w:rPr>
          <w:rFonts w:ascii="Calibri" w:hAnsi="Calibri"/>
          <w:b/>
          <w:sz w:val="22"/>
          <w:szCs w:val="22"/>
        </w:rPr>
        <w:t>Records</w:t>
      </w:r>
      <w:r>
        <w:rPr>
          <w:rStyle w:val="FootnoteReference"/>
          <w:rFonts w:ascii="Calibri" w:hAnsi="Calibri"/>
          <w:b/>
          <w:sz w:val="22"/>
          <w:szCs w:val="22"/>
        </w:rPr>
        <w:footnoteReference w:id="1"/>
      </w:r>
    </w:p>
    <w:p w14:paraId="51FBDC0B" w14:textId="14298030" w:rsidR="00726310" w:rsidRDefault="00273367">
      <w:pPr>
        <w:pStyle w:val="Heading1"/>
        <w:rPr>
          <w:b w:val="0"/>
        </w:rPr>
      </w:pPr>
      <w:r>
        <w:t xml:space="preserve">Overview — </w:t>
      </w:r>
      <w:r w:rsidR="00BA0942">
        <w:t>Commitment</w:t>
      </w:r>
      <w:r>
        <w:t xml:space="preserve"> </w:t>
      </w:r>
      <w:r w:rsidR="00BA0942">
        <w:t>to</w:t>
      </w:r>
      <w:r>
        <w:t xml:space="preserve"> </w:t>
      </w:r>
      <w:r w:rsidR="00BA0942">
        <w:t>All</w:t>
      </w:r>
      <w:r>
        <w:t xml:space="preserve"> </w:t>
      </w:r>
      <w:r w:rsidR="00BA0942">
        <w:t>Students</w:t>
      </w:r>
      <w:r>
        <w:t xml:space="preserve"> </w:t>
      </w:r>
      <w:r w:rsidR="00BA0942">
        <w:t>Irrespective</w:t>
      </w:r>
      <w:r>
        <w:t xml:space="preserve"> </w:t>
      </w:r>
      <w:r w:rsidR="00BA0942">
        <w:t>of</w:t>
      </w:r>
      <w:r>
        <w:t xml:space="preserve"> </w:t>
      </w:r>
      <w:r w:rsidR="00BA0942">
        <w:t>Immigration</w:t>
      </w:r>
      <w:r>
        <w:t xml:space="preserve"> </w:t>
      </w:r>
      <w:r w:rsidR="00BA0942">
        <w:t>Status</w:t>
      </w:r>
      <w:r>
        <w:t xml:space="preserve"> </w:t>
      </w:r>
    </w:p>
    <w:p w14:paraId="46356158" w14:textId="1E1ADB03" w:rsidR="00726310" w:rsidRDefault="00BA0942">
      <w:pPr>
        <w:pStyle w:val="Heading2"/>
      </w:pPr>
      <w:r>
        <w:t>The</w:t>
      </w:r>
      <w:r w:rsidR="00273367">
        <w:t xml:space="preserve"> </w:t>
      </w:r>
      <w:r>
        <w:t>Pasadena</w:t>
      </w:r>
      <w:r w:rsidR="00273367">
        <w:t xml:space="preserve"> </w:t>
      </w:r>
      <w:r>
        <w:t>Area</w:t>
      </w:r>
      <w:r w:rsidR="00273367">
        <w:t xml:space="preserve"> </w:t>
      </w:r>
      <w:r>
        <w:t>Community</w:t>
      </w:r>
      <w:r w:rsidR="00273367">
        <w:t xml:space="preserve"> </w:t>
      </w:r>
      <w:r>
        <w:t>College</w:t>
      </w:r>
      <w:r w:rsidR="00273367">
        <w:t xml:space="preserve"> </w:t>
      </w:r>
      <w:r>
        <w:t>District</w:t>
      </w:r>
      <w:r w:rsidR="00273367">
        <w:t xml:space="preserve"> </w:t>
      </w:r>
      <w:r>
        <w:t>(the</w:t>
      </w:r>
      <w:r w:rsidR="00273367">
        <w:t xml:space="preserve"> </w:t>
      </w:r>
      <w:r>
        <w:t>“District”)</w:t>
      </w:r>
      <w:r w:rsidR="00273367">
        <w:t xml:space="preserve"> </w:t>
      </w:r>
      <w:r>
        <w:t>is</w:t>
      </w:r>
      <w:r w:rsidR="00273367">
        <w:t xml:space="preserve"> </w:t>
      </w:r>
      <w:r>
        <w:t>committed</w:t>
      </w:r>
      <w:r w:rsidR="00273367">
        <w:t xml:space="preserve"> </w:t>
      </w:r>
      <w:r>
        <w:t>to</w:t>
      </w:r>
      <w:r w:rsidR="00273367">
        <w:t xml:space="preserve"> </w:t>
      </w:r>
      <w:r>
        <w:t>supporting</w:t>
      </w:r>
      <w:r w:rsidR="00273367">
        <w:t xml:space="preserve"> </w:t>
      </w:r>
      <w:r>
        <w:t>all</w:t>
      </w:r>
      <w:r w:rsidR="00273367">
        <w:t xml:space="preserve"> </w:t>
      </w:r>
      <w:r>
        <w:t>of</w:t>
      </w:r>
      <w:r w:rsidR="00273367">
        <w:t xml:space="preserve"> </w:t>
      </w:r>
      <w:r>
        <w:t>its</w:t>
      </w:r>
      <w:r w:rsidR="00273367">
        <w:t xml:space="preserve"> </w:t>
      </w:r>
      <w:r>
        <w:t>students,</w:t>
      </w:r>
      <w:r w:rsidR="00273367">
        <w:t xml:space="preserve"> </w:t>
      </w:r>
      <w:r>
        <w:t>irrespective</w:t>
      </w:r>
      <w:r w:rsidR="00273367">
        <w:t xml:space="preserve"> </w:t>
      </w:r>
      <w:r>
        <w:t>of</w:t>
      </w:r>
      <w:r w:rsidR="00273367">
        <w:t xml:space="preserve"> </w:t>
      </w:r>
      <w:r>
        <w:t>immigration</w:t>
      </w:r>
      <w:r w:rsidR="00273367">
        <w:t xml:space="preserve"> </w:t>
      </w:r>
      <w:r>
        <w:t>status,</w:t>
      </w:r>
      <w:r w:rsidR="00273367">
        <w:t xml:space="preserve"> </w:t>
      </w:r>
      <w:r>
        <w:t>who</w:t>
      </w:r>
      <w:r w:rsidR="00273367">
        <w:t xml:space="preserve"> </w:t>
      </w:r>
      <w:r>
        <w:t>seek</w:t>
      </w:r>
      <w:r w:rsidR="00273367">
        <w:t xml:space="preserve"> </w:t>
      </w:r>
      <w:r>
        <w:t>to</w:t>
      </w:r>
      <w:r w:rsidR="00273367">
        <w:t xml:space="preserve"> </w:t>
      </w:r>
      <w:r>
        <w:t>receive</w:t>
      </w:r>
      <w:r w:rsidR="00273367">
        <w:t xml:space="preserve"> </w:t>
      </w:r>
      <w:r>
        <w:t>a</w:t>
      </w:r>
      <w:r w:rsidR="00273367">
        <w:t xml:space="preserve"> </w:t>
      </w:r>
      <w:r>
        <w:t>quality</w:t>
      </w:r>
      <w:r w:rsidR="00273367">
        <w:t xml:space="preserve"> </w:t>
      </w:r>
      <w:r>
        <w:t>education.</w:t>
      </w:r>
      <w:r w:rsidR="00273367">
        <w:t xml:space="preserve"> </w:t>
      </w:r>
      <w:r>
        <w:t>We</w:t>
      </w:r>
      <w:r w:rsidR="00273367">
        <w:t xml:space="preserve"> </w:t>
      </w:r>
      <w:r>
        <w:t>understand</w:t>
      </w:r>
      <w:r w:rsidR="00273367">
        <w:t xml:space="preserve"> </w:t>
      </w:r>
      <w:r>
        <w:t>that</w:t>
      </w:r>
      <w:r w:rsidR="00273367">
        <w:t xml:space="preserve"> </w:t>
      </w:r>
      <w:r>
        <w:t>the</w:t>
      </w:r>
      <w:r w:rsidR="00273367">
        <w:t xml:space="preserve"> </w:t>
      </w:r>
      <w:r>
        <w:t>actual</w:t>
      </w:r>
      <w:r w:rsidR="00273367">
        <w:t xml:space="preserve"> </w:t>
      </w:r>
      <w:r>
        <w:t>and</w:t>
      </w:r>
      <w:r w:rsidR="00273367">
        <w:t xml:space="preserve"> </w:t>
      </w:r>
      <w:r>
        <w:t>perceived</w:t>
      </w:r>
      <w:r w:rsidR="00273367">
        <w:t xml:space="preserve"> </w:t>
      </w:r>
      <w:r>
        <w:t>threats</w:t>
      </w:r>
      <w:r w:rsidR="00273367">
        <w:t xml:space="preserve"> </w:t>
      </w:r>
      <w:r>
        <w:t>of</w:t>
      </w:r>
      <w:r w:rsidR="00273367">
        <w:t xml:space="preserve"> </w:t>
      </w:r>
      <w:r>
        <w:t>immigration</w:t>
      </w:r>
      <w:r w:rsidR="00273367">
        <w:t xml:space="preserve"> </w:t>
      </w:r>
      <w:r>
        <w:t>enforcement</w:t>
      </w:r>
      <w:r w:rsidR="00273367">
        <w:t xml:space="preserve"> </w:t>
      </w:r>
      <w:r>
        <w:t>proceedings</w:t>
      </w:r>
      <w:r w:rsidR="00273367">
        <w:t xml:space="preserve"> </w:t>
      </w:r>
      <w:r>
        <w:t>against</w:t>
      </w:r>
      <w:r w:rsidR="00273367">
        <w:t xml:space="preserve"> </w:t>
      </w:r>
      <w:r>
        <w:t>our</w:t>
      </w:r>
      <w:r w:rsidR="00273367">
        <w:t xml:space="preserve"> </w:t>
      </w:r>
      <w:r>
        <w:t>community’s</w:t>
      </w:r>
      <w:r w:rsidR="00273367">
        <w:t xml:space="preserve"> </w:t>
      </w:r>
      <w:r>
        <w:t>undocumented</w:t>
      </w:r>
      <w:r w:rsidR="00273367">
        <w:t xml:space="preserve"> </w:t>
      </w:r>
      <w:r>
        <w:t>students</w:t>
      </w:r>
      <w:r w:rsidR="00273367">
        <w:t xml:space="preserve"> </w:t>
      </w:r>
      <w:r>
        <w:t>and</w:t>
      </w:r>
      <w:r w:rsidR="00273367">
        <w:t xml:space="preserve"> </w:t>
      </w:r>
      <w:r>
        <w:t>their</w:t>
      </w:r>
      <w:r w:rsidR="00273367">
        <w:t xml:space="preserve"> </w:t>
      </w:r>
      <w:r>
        <w:t>families</w:t>
      </w:r>
      <w:r w:rsidR="00273367">
        <w:t xml:space="preserve"> </w:t>
      </w:r>
      <w:r>
        <w:t>could</w:t>
      </w:r>
      <w:r w:rsidR="00273367">
        <w:t xml:space="preserve"> </w:t>
      </w:r>
      <w:r>
        <w:t>adversely</w:t>
      </w:r>
      <w:r w:rsidR="00273367">
        <w:t xml:space="preserve"> </w:t>
      </w:r>
      <w:r>
        <w:t>affect</w:t>
      </w:r>
      <w:r w:rsidR="00273367">
        <w:t xml:space="preserve"> </w:t>
      </w:r>
      <w:r>
        <w:t>our</w:t>
      </w:r>
      <w:r w:rsidR="00273367">
        <w:t xml:space="preserve"> </w:t>
      </w:r>
      <w:r>
        <w:t>students’</w:t>
      </w:r>
      <w:r w:rsidR="00273367">
        <w:t xml:space="preserve"> </w:t>
      </w:r>
      <w:r>
        <w:t>sense</w:t>
      </w:r>
      <w:r w:rsidR="00273367">
        <w:t xml:space="preserve"> </w:t>
      </w:r>
      <w:r>
        <w:t>of</w:t>
      </w:r>
      <w:r w:rsidR="00273367">
        <w:t xml:space="preserve"> </w:t>
      </w:r>
      <w:proofErr w:type="gramStart"/>
      <w:r>
        <w:t>well-being</w:t>
      </w:r>
      <w:proofErr w:type="gramEnd"/>
      <w:r w:rsidR="00273367">
        <w:t xml:space="preserve"> </w:t>
      </w:r>
      <w:r>
        <w:t>and</w:t>
      </w:r>
      <w:r w:rsidR="00273367">
        <w:t xml:space="preserve"> </w:t>
      </w:r>
      <w:r>
        <w:t>ability</w:t>
      </w:r>
      <w:r w:rsidR="00273367">
        <w:t xml:space="preserve"> </w:t>
      </w:r>
      <w:r>
        <w:t>to</w:t>
      </w:r>
      <w:r w:rsidR="00273367">
        <w:t xml:space="preserve"> </w:t>
      </w:r>
      <w:r>
        <w:t>learn.</w:t>
      </w:r>
      <w:r w:rsidR="00273367">
        <w:t xml:space="preserve"> </w:t>
      </w:r>
      <w:r>
        <w:t>That</w:t>
      </w:r>
      <w:r w:rsidR="00273367">
        <w:t xml:space="preserve"> </w:t>
      </w:r>
      <w:r>
        <w:t>is</w:t>
      </w:r>
      <w:r w:rsidR="00273367">
        <w:t xml:space="preserve"> </w:t>
      </w:r>
      <w:r>
        <w:t>why</w:t>
      </w:r>
      <w:r w:rsidR="00273367">
        <w:t xml:space="preserve"> </w:t>
      </w:r>
      <w:r>
        <w:t>the</w:t>
      </w:r>
      <w:r w:rsidR="00273367">
        <w:t xml:space="preserve"> </w:t>
      </w:r>
      <w:r>
        <w:t>District</w:t>
      </w:r>
      <w:r w:rsidR="00273367">
        <w:t xml:space="preserve"> </w:t>
      </w:r>
      <w:r>
        <w:t>is</w:t>
      </w:r>
      <w:r w:rsidR="00273367">
        <w:t xml:space="preserve"> </w:t>
      </w:r>
      <w:r>
        <w:t>focused</w:t>
      </w:r>
      <w:r w:rsidR="00273367">
        <w:t xml:space="preserve"> </w:t>
      </w:r>
      <w:r>
        <w:t>on</w:t>
      </w:r>
      <w:r w:rsidR="00273367">
        <w:t xml:space="preserve"> </w:t>
      </w:r>
      <w:r>
        <w:t>addressing</w:t>
      </w:r>
      <w:r w:rsidR="00273367">
        <w:t xml:space="preserve"> </w:t>
      </w:r>
      <w:r>
        <w:t>these</w:t>
      </w:r>
      <w:r w:rsidR="00273367">
        <w:t xml:space="preserve"> </w:t>
      </w:r>
      <w:r>
        <w:t>concerns</w:t>
      </w:r>
      <w:r w:rsidR="00273367">
        <w:t xml:space="preserve"> </w:t>
      </w:r>
      <w:r>
        <w:t>with</w:t>
      </w:r>
      <w:r w:rsidR="00273367">
        <w:t xml:space="preserve"> </w:t>
      </w:r>
      <w:r>
        <w:t>the</w:t>
      </w:r>
      <w:r w:rsidR="00273367">
        <w:t xml:space="preserve"> </w:t>
      </w:r>
      <w:r>
        <w:t>primary</w:t>
      </w:r>
      <w:r w:rsidR="00273367">
        <w:t xml:space="preserve"> </w:t>
      </w:r>
      <w:r>
        <w:t>focus</w:t>
      </w:r>
      <w:r w:rsidR="00273367">
        <w:t xml:space="preserve"> </w:t>
      </w:r>
      <w:r>
        <w:t>of</w:t>
      </w:r>
      <w:r w:rsidR="00273367">
        <w:t xml:space="preserve"> </w:t>
      </w:r>
      <w:r>
        <w:t>creating</w:t>
      </w:r>
      <w:r w:rsidR="00273367">
        <w:t xml:space="preserve"> </w:t>
      </w:r>
      <w:r>
        <w:t>a</w:t>
      </w:r>
      <w:r w:rsidR="00273367">
        <w:t xml:space="preserve"> </w:t>
      </w:r>
      <w:r>
        <w:t>supportive</w:t>
      </w:r>
      <w:r w:rsidR="00273367">
        <w:t xml:space="preserve"> </w:t>
      </w:r>
      <w:r>
        <w:t>environment</w:t>
      </w:r>
      <w:r w:rsidR="00273367">
        <w:t xml:space="preserve"> </w:t>
      </w:r>
      <w:r>
        <w:t>for</w:t>
      </w:r>
      <w:r w:rsidR="00273367">
        <w:t xml:space="preserve"> </w:t>
      </w:r>
      <w:r>
        <w:t>all</w:t>
      </w:r>
      <w:r w:rsidR="00273367">
        <w:t xml:space="preserve"> </w:t>
      </w:r>
      <w:r>
        <w:t>members</w:t>
      </w:r>
      <w:r w:rsidR="00273367">
        <w:t xml:space="preserve"> </w:t>
      </w:r>
      <w:r>
        <w:t>of</w:t>
      </w:r>
      <w:r w:rsidR="00273367">
        <w:t xml:space="preserve"> </w:t>
      </w:r>
      <w:r>
        <w:t>its</w:t>
      </w:r>
      <w:r w:rsidR="00273367">
        <w:t xml:space="preserve"> </w:t>
      </w:r>
      <w:r>
        <w:t>diverse</w:t>
      </w:r>
      <w:r w:rsidR="00273367">
        <w:t xml:space="preserve"> </w:t>
      </w:r>
      <w:r>
        <w:t>student</w:t>
      </w:r>
      <w:r w:rsidR="00273367">
        <w:t xml:space="preserve"> </w:t>
      </w:r>
      <w:r>
        <w:t>body.</w:t>
      </w:r>
      <w:r w:rsidR="00273367">
        <w:t xml:space="preserve"> </w:t>
      </w:r>
    </w:p>
    <w:p w14:paraId="432491AF" w14:textId="76985D6B" w:rsidR="000D211D" w:rsidRDefault="00BA0942" w:rsidP="000D211D">
      <w:pPr>
        <w:pStyle w:val="Heading2"/>
        <w:rPr>
          <w:ins w:id="1" w:author="Kathy Kottaras" w:date="2017-05-08T11:53:00Z"/>
          <w:szCs w:val="22"/>
        </w:rPr>
      </w:pPr>
      <w:r>
        <w:rPr>
          <w:szCs w:val="22"/>
        </w:rPr>
        <w:t>Federal</w:t>
      </w:r>
      <w:r w:rsidR="00273367">
        <w:rPr>
          <w:szCs w:val="22"/>
        </w:rPr>
        <w:t xml:space="preserve"> </w:t>
      </w:r>
      <w:r>
        <w:rPr>
          <w:szCs w:val="22"/>
        </w:rPr>
        <w:t>immigration</w:t>
      </w:r>
      <w:r w:rsidR="00273367">
        <w:rPr>
          <w:szCs w:val="22"/>
        </w:rPr>
        <w:t xml:space="preserve"> </w:t>
      </w:r>
      <w:r>
        <w:rPr>
          <w:szCs w:val="22"/>
        </w:rPr>
        <w:t>enforcement</w:t>
      </w:r>
      <w:r w:rsidR="00273367">
        <w:rPr>
          <w:szCs w:val="22"/>
        </w:rPr>
        <w:t xml:space="preserve"> </w:t>
      </w:r>
      <w:r>
        <w:rPr>
          <w:szCs w:val="22"/>
        </w:rPr>
        <w:t>officials</w:t>
      </w:r>
      <w:r w:rsidR="00273367">
        <w:rPr>
          <w:szCs w:val="22"/>
        </w:rPr>
        <w:t xml:space="preserve"> </w:t>
      </w:r>
      <w:r>
        <w:rPr>
          <w:szCs w:val="22"/>
        </w:rPr>
        <w:t>who</w:t>
      </w:r>
      <w:r w:rsidR="00273367">
        <w:rPr>
          <w:szCs w:val="22"/>
        </w:rPr>
        <w:t xml:space="preserve"> </w:t>
      </w:r>
      <w:r>
        <w:rPr>
          <w:szCs w:val="22"/>
        </w:rPr>
        <w:t>seek</w:t>
      </w:r>
      <w:r w:rsidR="00273367">
        <w:rPr>
          <w:szCs w:val="22"/>
        </w:rPr>
        <w:t xml:space="preserve"> </w:t>
      </w:r>
      <w:r>
        <w:rPr>
          <w:szCs w:val="22"/>
        </w:rPr>
        <w:t>to</w:t>
      </w:r>
      <w:r w:rsidR="00273367">
        <w:rPr>
          <w:szCs w:val="22"/>
        </w:rPr>
        <w:t xml:space="preserve"> </w:t>
      </w:r>
      <w:r>
        <w:rPr>
          <w:szCs w:val="22"/>
        </w:rPr>
        <w:t>apprehend</w:t>
      </w:r>
      <w:r w:rsidR="00273367">
        <w:rPr>
          <w:szCs w:val="22"/>
        </w:rPr>
        <w:t xml:space="preserve"> </w:t>
      </w:r>
      <w:r>
        <w:rPr>
          <w:szCs w:val="22"/>
        </w:rPr>
        <w:t>and</w:t>
      </w:r>
      <w:r w:rsidR="00273367">
        <w:rPr>
          <w:szCs w:val="22"/>
        </w:rPr>
        <w:t xml:space="preserve"> </w:t>
      </w:r>
      <w:r>
        <w:rPr>
          <w:szCs w:val="22"/>
        </w:rPr>
        <w:t>remove/deport</w:t>
      </w:r>
      <w:r w:rsidR="00273367">
        <w:rPr>
          <w:szCs w:val="22"/>
        </w:rPr>
        <w:t xml:space="preserve"> </w:t>
      </w:r>
      <w:r>
        <w:rPr>
          <w:szCs w:val="22"/>
        </w:rPr>
        <w:t>individuals</w:t>
      </w:r>
      <w:r w:rsidR="00273367">
        <w:rPr>
          <w:szCs w:val="22"/>
        </w:rPr>
        <w:t xml:space="preserve"> </w:t>
      </w:r>
      <w:r>
        <w:rPr>
          <w:szCs w:val="22"/>
        </w:rPr>
        <w:t>unlawfully</w:t>
      </w:r>
      <w:r w:rsidR="00273367">
        <w:rPr>
          <w:szCs w:val="22"/>
        </w:rPr>
        <w:t xml:space="preserve"> </w:t>
      </w:r>
      <w:r>
        <w:rPr>
          <w:szCs w:val="22"/>
        </w:rPr>
        <w:t>present</w:t>
      </w:r>
      <w:r w:rsidR="00273367">
        <w:rPr>
          <w:szCs w:val="22"/>
        </w:rPr>
        <w:t xml:space="preserve"> </w:t>
      </w:r>
      <w:r>
        <w:rPr>
          <w:szCs w:val="22"/>
        </w:rPr>
        <w:t>in</w:t>
      </w:r>
      <w:r w:rsidR="00273367">
        <w:rPr>
          <w:szCs w:val="22"/>
        </w:rPr>
        <w:t xml:space="preserve"> </w:t>
      </w:r>
      <w:r>
        <w:rPr>
          <w:szCs w:val="22"/>
        </w:rPr>
        <w:t>the</w:t>
      </w:r>
      <w:r w:rsidR="00273367">
        <w:rPr>
          <w:szCs w:val="22"/>
        </w:rPr>
        <w:t xml:space="preserve"> </w:t>
      </w:r>
      <w:r>
        <w:rPr>
          <w:szCs w:val="22"/>
        </w:rPr>
        <w:t>United</w:t>
      </w:r>
      <w:r w:rsidR="00273367">
        <w:rPr>
          <w:szCs w:val="22"/>
        </w:rPr>
        <w:t xml:space="preserve"> </w:t>
      </w:r>
      <w:r>
        <w:rPr>
          <w:szCs w:val="22"/>
        </w:rPr>
        <w:t>States</w:t>
      </w:r>
      <w:r w:rsidR="00273367">
        <w:rPr>
          <w:szCs w:val="22"/>
        </w:rPr>
        <w:t xml:space="preserve"> </w:t>
      </w:r>
      <w:r>
        <w:rPr>
          <w:szCs w:val="22"/>
        </w:rPr>
        <w:t>are</w:t>
      </w:r>
      <w:r w:rsidR="00273367">
        <w:rPr>
          <w:szCs w:val="22"/>
        </w:rPr>
        <w:t xml:space="preserve"> </w:t>
      </w:r>
      <w:r>
        <w:rPr>
          <w:szCs w:val="22"/>
        </w:rPr>
        <w:t>most</w:t>
      </w:r>
      <w:r w:rsidR="00273367">
        <w:rPr>
          <w:szCs w:val="22"/>
        </w:rPr>
        <w:t xml:space="preserve"> </w:t>
      </w:r>
      <w:r>
        <w:rPr>
          <w:szCs w:val="22"/>
        </w:rPr>
        <w:t>often</w:t>
      </w:r>
      <w:r w:rsidR="00273367">
        <w:rPr>
          <w:szCs w:val="22"/>
        </w:rPr>
        <w:t xml:space="preserve"> </w:t>
      </w:r>
      <w:r>
        <w:rPr>
          <w:szCs w:val="22"/>
        </w:rPr>
        <w:t>officers</w:t>
      </w:r>
      <w:r w:rsidR="00273367">
        <w:rPr>
          <w:szCs w:val="22"/>
        </w:rPr>
        <w:t xml:space="preserve"> </w:t>
      </w:r>
      <w:r>
        <w:rPr>
          <w:szCs w:val="22"/>
        </w:rPr>
        <w:t>of</w:t>
      </w:r>
      <w:r w:rsidR="00273367">
        <w:rPr>
          <w:szCs w:val="22"/>
        </w:rPr>
        <w:t xml:space="preserve"> </w:t>
      </w:r>
      <w:r>
        <w:rPr>
          <w:szCs w:val="22"/>
        </w:rPr>
        <w:t>U.S.</w:t>
      </w:r>
      <w:r w:rsidR="00273367">
        <w:rPr>
          <w:szCs w:val="22"/>
        </w:rPr>
        <w:t xml:space="preserve"> </w:t>
      </w:r>
      <w:r>
        <w:rPr>
          <w:szCs w:val="22"/>
        </w:rPr>
        <w:t>Immigration</w:t>
      </w:r>
      <w:r w:rsidR="00273367">
        <w:rPr>
          <w:szCs w:val="22"/>
        </w:rPr>
        <w:t xml:space="preserve"> </w:t>
      </w:r>
      <w:r>
        <w:rPr>
          <w:szCs w:val="22"/>
        </w:rPr>
        <w:t>and</w:t>
      </w:r>
      <w:r w:rsidR="00273367">
        <w:rPr>
          <w:szCs w:val="22"/>
        </w:rPr>
        <w:t xml:space="preserve"> </w:t>
      </w:r>
      <w:r>
        <w:rPr>
          <w:szCs w:val="22"/>
        </w:rPr>
        <w:t>Customs</w:t>
      </w:r>
      <w:r w:rsidR="00273367">
        <w:rPr>
          <w:szCs w:val="22"/>
        </w:rPr>
        <w:t xml:space="preserve"> </w:t>
      </w:r>
      <w:r>
        <w:rPr>
          <w:szCs w:val="22"/>
        </w:rPr>
        <w:t>Enforcement</w:t>
      </w:r>
      <w:r w:rsidR="00273367">
        <w:rPr>
          <w:szCs w:val="22"/>
        </w:rPr>
        <w:t xml:space="preserve"> </w:t>
      </w:r>
      <w:r>
        <w:rPr>
          <w:szCs w:val="22"/>
        </w:rPr>
        <w:t>(ICE),</w:t>
      </w:r>
      <w:r w:rsidR="00273367">
        <w:rPr>
          <w:szCs w:val="22"/>
        </w:rPr>
        <w:t xml:space="preserve"> </w:t>
      </w:r>
      <w:r>
        <w:rPr>
          <w:szCs w:val="22"/>
        </w:rPr>
        <w:t>who</w:t>
      </w:r>
      <w:r w:rsidR="00273367">
        <w:rPr>
          <w:szCs w:val="22"/>
        </w:rPr>
        <w:t xml:space="preserve"> </w:t>
      </w:r>
      <w:r>
        <w:rPr>
          <w:szCs w:val="22"/>
        </w:rPr>
        <w:t>are</w:t>
      </w:r>
      <w:r w:rsidR="00273367">
        <w:rPr>
          <w:szCs w:val="22"/>
        </w:rPr>
        <w:t xml:space="preserve"> </w:t>
      </w:r>
      <w:r>
        <w:rPr>
          <w:szCs w:val="22"/>
        </w:rPr>
        <w:t>part</w:t>
      </w:r>
      <w:r w:rsidR="00273367">
        <w:rPr>
          <w:szCs w:val="22"/>
        </w:rPr>
        <w:t xml:space="preserve"> </w:t>
      </w:r>
      <w:r>
        <w:rPr>
          <w:szCs w:val="22"/>
        </w:rPr>
        <w:t>of</w:t>
      </w:r>
      <w:r w:rsidR="00273367">
        <w:rPr>
          <w:szCs w:val="22"/>
        </w:rPr>
        <w:t xml:space="preserve"> </w:t>
      </w:r>
      <w:r>
        <w:rPr>
          <w:szCs w:val="22"/>
        </w:rPr>
        <w:t>the</w:t>
      </w:r>
      <w:r w:rsidR="00273367">
        <w:rPr>
          <w:szCs w:val="22"/>
        </w:rPr>
        <w:t xml:space="preserve"> </w:t>
      </w:r>
      <w:r>
        <w:rPr>
          <w:szCs w:val="22"/>
        </w:rPr>
        <w:t>agency’s</w:t>
      </w:r>
      <w:r w:rsidR="00273367">
        <w:rPr>
          <w:szCs w:val="22"/>
        </w:rPr>
        <w:t xml:space="preserve"> </w:t>
      </w:r>
      <w:r>
        <w:rPr>
          <w:szCs w:val="22"/>
        </w:rPr>
        <w:t>Enforcement</w:t>
      </w:r>
      <w:r w:rsidR="00273367">
        <w:rPr>
          <w:szCs w:val="22"/>
        </w:rPr>
        <w:t xml:space="preserve"> </w:t>
      </w:r>
      <w:r>
        <w:rPr>
          <w:szCs w:val="22"/>
        </w:rPr>
        <w:t>and</w:t>
      </w:r>
      <w:r w:rsidR="00273367">
        <w:rPr>
          <w:szCs w:val="22"/>
        </w:rPr>
        <w:t xml:space="preserve"> </w:t>
      </w:r>
      <w:r>
        <w:rPr>
          <w:szCs w:val="22"/>
        </w:rPr>
        <w:t>Removal</w:t>
      </w:r>
      <w:r w:rsidR="00273367">
        <w:rPr>
          <w:szCs w:val="22"/>
        </w:rPr>
        <w:t xml:space="preserve"> </w:t>
      </w:r>
      <w:r>
        <w:rPr>
          <w:szCs w:val="22"/>
        </w:rPr>
        <w:t>Operations</w:t>
      </w:r>
      <w:r w:rsidR="00273367">
        <w:rPr>
          <w:szCs w:val="22"/>
        </w:rPr>
        <w:t xml:space="preserve"> </w:t>
      </w:r>
      <w:r>
        <w:rPr>
          <w:szCs w:val="22"/>
        </w:rPr>
        <w:t>(ERO).</w:t>
      </w:r>
      <w:r w:rsidR="00273367">
        <w:rPr>
          <w:szCs w:val="22"/>
        </w:rPr>
        <w:t xml:space="preserve"> </w:t>
      </w:r>
      <w:r>
        <w:rPr>
          <w:szCs w:val="22"/>
        </w:rPr>
        <w:t>U.S.</w:t>
      </w:r>
      <w:r w:rsidR="00273367">
        <w:rPr>
          <w:szCs w:val="22"/>
        </w:rPr>
        <w:t xml:space="preserve"> </w:t>
      </w:r>
      <w:r>
        <w:rPr>
          <w:szCs w:val="22"/>
        </w:rPr>
        <w:t>Customs</w:t>
      </w:r>
      <w:r w:rsidR="00273367">
        <w:rPr>
          <w:szCs w:val="22"/>
        </w:rPr>
        <w:t xml:space="preserve"> </w:t>
      </w:r>
      <w:r>
        <w:rPr>
          <w:szCs w:val="22"/>
        </w:rPr>
        <w:t>and</w:t>
      </w:r>
      <w:r w:rsidR="00273367">
        <w:rPr>
          <w:szCs w:val="22"/>
        </w:rPr>
        <w:t xml:space="preserve"> </w:t>
      </w:r>
      <w:r>
        <w:rPr>
          <w:szCs w:val="22"/>
        </w:rPr>
        <w:t>Border</w:t>
      </w:r>
      <w:r w:rsidR="00273367">
        <w:rPr>
          <w:szCs w:val="22"/>
        </w:rPr>
        <w:t xml:space="preserve"> </w:t>
      </w:r>
      <w:r>
        <w:rPr>
          <w:szCs w:val="22"/>
        </w:rPr>
        <w:t>Protection</w:t>
      </w:r>
      <w:r w:rsidR="00273367">
        <w:rPr>
          <w:szCs w:val="22"/>
        </w:rPr>
        <w:t xml:space="preserve"> </w:t>
      </w:r>
      <w:r>
        <w:rPr>
          <w:szCs w:val="22"/>
        </w:rPr>
        <w:t>(CBP)</w:t>
      </w:r>
      <w:r w:rsidR="00273367">
        <w:rPr>
          <w:szCs w:val="22"/>
        </w:rPr>
        <w:t xml:space="preserve"> </w:t>
      </w:r>
      <w:r>
        <w:rPr>
          <w:szCs w:val="22"/>
        </w:rPr>
        <w:t>officers</w:t>
      </w:r>
      <w:r w:rsidR="00273367">
        <w:rPr>
          <w:szCs w:val="22"/>
        </w:rPr>
        <w:t xml:space="preserve"> </w:t>
      </w:r>
      <w:r>
        <w:rPr>
          <w:szCs w:val="22"/>
        </w:rPr>
        <w:t>could</w:t>
      </w:r>
      <w:r w:rsidR="00273367">
        <w:rPr>
          <w:szCs w:val="22"/>
        </w:rPr>
        <w:t xml:space="preserve"> </w:t>
      </w:r>
      <w:r>
        <w:rPr>
          <w:szCs w:val="22"/>
        </w:rPr>
        <w:t>also</w:t>
      </w:r>
      <w:r w:rsidR="00273367">
        <w:rPr>
          <w:szCs w:val="22"/>
        </w:rPr>
        <w:t xml:space="preserve"> </w:t>
      </w:r>
      <w:r>
        <w:rPr>
          <w:szCs w:val="22"/>
        </w:rPr>
        <w:t>seek</w:t>
      </w:r>
      <w:r w:rsidR="00273367">
        <w:rPr>
          <w:szCs w:val="22"/>
        </w:rPr>
        <w:t xml:space="preserve"> </w:t>
      </w:r>
      <w:r>
        <w:rPr>
          <w:szCs w:val="22"/>
        </w:rPr>
        <w:t>to</w:t>
      </w:r>
      <w:r w:rsidR="00273367">
        <w:rPr>
          <w:szCs w:val="22"/>
        </w:rPr>
        <w:t xml:space="preserve"> </w:t>
      </w:r>
      <w:r>
        <w:rPr>
          <w:szCs w:val="22"/>
        </w:rPr>
        <w:t>apprehend</w:t>
      </w:r>
      <w:r w:rsidR="00273367">
        <w:rPr>
          <w:szCs w:val="22"/>
        </w:rPr>
        <w:t xml:space="preserve"> </w:t>
      </w:r>
      <w:r>
        <w:rPr>
          <w:szCs w:val="22"/>
        </w:rPr>
        <w:t>and</w:t>
      </w:r>
      <w:r w:rsidR="00273367">
        <w:rPr>
          <w:szCs w:val="22"/>
        </w:rPr>
        <w:t xml:space="preserve"> </w:t>
      </w:r>
      <w:r>
        <w:rPr>
          <w:szCs w:val="22"/>
        </w:rPr>
        <w:t>remove</w:t>
      </w:r>
      <w:r w:rsidR="00273367">
        <w:rPr>
          <w:szCs w:val="22"/>
        </w:rPr>
        <w:t xml:space="preserve"> </w:t>
      </w:r>
      <w:r>
        <w:rPr>
          <w:szCs w:val="22"/>
        </w:rPr>
        <w:t>individuals</w:t>
      </w:r>
      <w:r w:rsidR="00273367">
        <w:rPr>
          <w:szCs w:val="22"/>
        </w:rPr>
        <w:t xml:space="preserve"> </w:t>
      </w:r>
      <w:r>
        <w:rPr>
          <w:szCs w:val="22"/>
        </w:rPr>
        <w:t>found</w:t>
      </w:r>
      <w:r w:rsidR="00273367">
        <w:rPr>
          <w:szCs w:val="22"/>
        </w:rPr>
        <w:t xml:space="preserve"> </w:t>
      </w:r>
      <w:r>
        <w:rPr>
          <w:szCs w:val="22"/>
        </w:rPr>
        <w:t>on</w:t>
      </w:r>
      <w:r w:rsidR="00273367">
        <w:rPr>
          <w:szCs w:val="22"/>
        </w:rPr>
        <w:t xml:space="preserve"> </w:t>
      </w:r>
      <w:r>
        <w:rPr>
          <w:szCs w:val="22"/>
        </w:rPr>
        <w:t>College</w:t>
      </w:r>
      <w:r w:rsidR="00273367">
        <w:rPr>
          <w:szCs w:val="22"/>
        </w:rPr>
        <w:t xml:space="preserve"> </w:t>
      </w:r>
      <w:r>
        <w:rPr>
          <w:szCs w:val="22"/>
        </w:rPr>
        <w:t>grounds.</w:t>
      </w:r>
      <w:r w:rsidR="00273367">
        <w:rPr>
          <w:szCs w:val="22"/>
        </w:rPr>
        <w:t xml:space="preserve"> </w:t>
      </w:r>
      <w:r>
        <w:rPr>
          <w:szCs w:val="22"/>
        </w:rPr>
        <w:t>These</w:t>
      </w:r>
      <w:r w:rsidR="00273367">
        <w:rPr>
          <w:szCs w:val="22"/>
        </w:rPr>
        <w:t xml:space="preserve"> </w:t>
      </w:r>
      <w:r>
        <w:rPr>
          <w:szCs w:val="22"/>
        </w:rPr>
        <w:t>ICE</w:t>
      </w:r>
      <w:r w:rsidR="00273367">
        <w:rPr>
          <w:szCs w:val="22"/>
        </w:rPr>
        <w:t xml:space="preserve"> </w:t>
      </w:r>
      <w:r>
        <w:rPr>
          <w:szCs w:val="22"/>
        </w:rPr>
        <w:t>and</w:t>
      </w:r>
      <w:r w:rsidR="00273367">
        <w:rPr>
          <w:szCs w:val="22"/>
        </w:rPr>
        <w:t xml:space="preserve"> </w:t>
      </w:r>
      <w:r>
        <w:rPr>
          <w:szCs w:val="22"/>
        </w:rPr>
        <w:t>CBP</w:t>
      </w:r>
      <w:r w:rsidR="00273367">
        <w:rPr>
          <w:szCs w:val="22"/>
        </w:rPr>
        <w:t xml:space="preserve"> </w:t>
      </w:r>
      <w:r>
        <w:rPr>
          <w:szCs w:val="22"/>
        </w:rPr>
        <w:t>officers</w:t>
      </w:r>
      <w:r w:rsidR="00273367">
        <w:rPr>
          <w:szCs w:val="22"/>
        </w:rPr>
        <w:t xml:space="preserve"> </w:t>
      </w:r>
      <w:r>
        <w:rPr>
          <w:szCs w:val="22"/>
        </w:rPr>
        <w:t>work</w:t>
      </w:r>
      <w:r w:rsidR="00273367">
        <w:rPr>
          <w:szCs w:val="22"/>
        </w:rPr>
        <w:t xml:space="preserve"> </w:t>
      </w:r>
      <w:r>
        <w:rPr>
          <w:szCs w:val="22"/>
        </w:rPr>
        <w:t>for</w:t>
      </w:r>
      <w:r w:rsidR="00273367">
        <w:rPr>
          <w:szCs w:val="22"/>
        </w:rPr>
        <w:t xml:space="preserve"> </w:t>
      </w:r>
      <w:r>
        <w:rPr>
          <w:szCs w:val="22"/>
        </w:rPr>
        <w:t>the</w:t>
      </w:r>
      <w:r w:rsidR="00273367">
        <w:rPr>
          <w:szCs w:val="22"/>
        </w:rPr>
        <w:t xml:space="preserve"> </w:t>
      </w:r>
      <w:r>
        <w:rPr>
          <w:szCs w:val="22"/>
        </w:rPr>
        <w:t>Department</w:t>
      </w:r>
      <w:r w:rsidR="00273367">
        <w:rPr>
          <w:szCs w:val="22"/>
        </w:rPr>
        <w:t xml:space="preserve"> </w:t>
      </w:r>
      <w:r>
        <w:rPr>
          <w:szCs w:val="22"/>
        </w:rPr>
        <w:t>of</w:t>
      </w:r>
      <w:r w:rsidR="00273367">
        <w:rPr>
          <w:szCs w:val="22"/>
        </w:rPr>
        <w:t xml:space="preserve"> </w:t>
      </w:r>
      <w:r>
        <w:rPr>
          <w:szCs w:val="22"/>
        </w:rPr>
        <w:t>Homeland</w:t>
      </w:r>
      <w:r w:rsidR="00273367">
        <w:rPr>
          <w:szCs w:val="22"/>
        </w:rPr>
        <w:t xml:space="preserve"> </w:t>
      </w:r>
      <w:r>
        <w:rPr>
          <w:szCs w:val="22"/>
        </w:rPr>
        <w:t>Security</w:t>
      </w:r>
      <w:r w:rsidR="00273367">
        <w:rPr>
          <w:szCs w:val="22"/>
        </w:rPr>
        <w:t xml:space="preserve"> </w:t>
      </w:r>
      <w:r>
        <w:rPr>
          <w:szCs w:val="22"/>
        </w:rPr>
        <w:t>(DHS)</w:t>
      </w:r>
      <w:r w:rsidR="00273367">
        <w:rPr>
          <w:szCs w:val="22"/>
        </w:rPr>
        <w:t xml:space="preserve"> </w:t>
      </w:r>
      <w:r>
        <w:rPr>
          <w:szCs w:val="22"/>
        </w:rPr>
        <w:t>and</w:t>
      </w:r>
      <w:r w:rsidR="00273367">
        <w:rPr>
          <w:szCs w:val="22"/>
        </w:rPr>
        <w:t xml:space="preserve"> </w:t>
      </w:r>
      <w:r>
        <w:rPr>
          <w:szCs w:val="22"/>
        </w:rPr>
        <w:t>they</w:t>
      </w:r>
      <w:r w:rsidR="00273367">
        <w:rPr>
          <w:szCs w:val="22"/>
        </w:rPr>
        <w:t xml:space="preserve"> </w:t>
      </w:r>
      <w:r>
        <w:rPr>
          <w:szCs w:val="22"/>
        </w:rPr>
        <w:t>are</w:t>
      </w:r>
      <w:r w:rsidR="00273367">
        <w:rPr>
          <w:szCs w:val="22"/>
        </w:rPr>
        <w:t xml:space="preserve"> </w:t>
      </w:r>
      <w:r>
        <w:rPr>
          <w:szCs w:val="22"/>
        </w:rPr>
        <w:t>typically</w:t>
      </w:r>
      <w:r w:rsidR="00273367">
        <w:rPr>
          <w:szCs w:val="22"/>
        </w:rPr>
        <w:t xml:space="preserve"> </w:t>
      </w:r>
      <w:r>
        <w:rPr>
          <w:szCs w:val="22"/>
        </w:rPr>
        <w:t>acting</w:t>
      </w:r>
      <w:r w:rsidR="00273367">
        <w:rPr>
          <w:szCs w:val="22"/>
        </w:rPr>
        <w:t xml:space="preserve"> </w:t>
      </w:r>
      <w:r>
        <w:rPr>
          <w:szCs w:val="22"/>
        </w:rPr>
        <w:t>on</w:t>
      </w:r>
      <w:r w:rsidR="00273367">
        <w:rPr>
          <w:szCs w:val="22"/>
        </w:rPr>
        <w:t xml:space="preserve"> </w:t>
      </w:r>
      <w:r>
        <w:rPr>
          <w:szCs w:val="22"/>
        </w:rPr>
        <w:t>civil,</w:t>
      </w:r>
      <w:r w:rsidR="00273367">
        <w:rPr>
          <w:szCs w:val="22"/>
        </w:rPr>
        <w:t xml:space="preserve"> </w:t>
      </w:r>
      <w:r>
        <w:rPr>
          <w:szCs w:val="22"/>
        </w:rPr>
        <w:t>not</w:t>
      </w:r>
      <w:r w:rsidR="00273367">
        <w:rPr>
          <w:szCs w:val="22"/>
        </w:rPr>
        <w:t xml:space="preserve"> </w:t>
      </w:r>
      <w:r>
        <w:rPr>
          <w:szCs w:val="22"/>
        </w:rPr>
        <w:t>criminal,</w:t>
      </w:r>
      <w:r w:rsidR="00273367">
        <w:rPr>
          <w:szCs w:val="22"/>
        </w:rPr>
        <w:t xml:space="preserve"> </w:t>
      </w:r>
      <w:r>
        <w:rPr>
          <w:szCs w:val="22"/>
        </w:rPr>
        <w:t>authority.</w:t>
      </w:r>
      <w:r w:rsidR="00273367">
        <w:rPr>
          <w:szCs w:val="22"/>
        </w:rPr>
        <w:t xml:space="preserve"> </w:t>
      </w:r>
      <w:r>
        <w:rPr>
          <w:szCs w:val="22"/>
        </w:rPr>
        <w:t>The</w:t>
      </w:r>
      <w:r w:rsidR="00273367">
        <w:rPr>
          <w:szCs w:val="22"/>
        </w:rPr>
        <w:t xml:space="preserve"> </w:t>
      </w:r>
      <w:r>
        <w:rPr>
          <w:szCs w:val="22"/>
        </w:rPr>
        <w:t>warrants</w:t>
      </w:r>
      <w:r w:rsidR="00273367">
        <w:rPr>
          <w:szCs w:val="22"/>
        </w:rPr>
        <w:t xml:space="preserve"> </w:t>
      </w:r>
      <w:r>
        <w:rPr>
          <w:szCs w:val="22"/>
        </w:rPr>
        <w:t>these</w:t>
      </w:r>
      <w:r w:rsidR="00273367">
        <w:rPr>
          <w:szCs w:val="22"/>
        </w:rPr>
        <w:t xml:space="preserve"> </w:t>
      </w:r>
      <w:r>
        <w:rPr>
          <w:szCs w:val="22"/>
        </w:rPr>
        <w:t>officers</w:t>
      </w:r>
      <w:r w:rsidR="00273367">
        <w:rPr>
          <w:szCs w:val="22"/>
        </w:rPr>
        <w:t xml:space="preserve"> </w:t>
      </w:r>
      <w:r>
        <w:rPr>
          <w:szCs w:val="22"/>
        </w:rPr>
        <w:t>carry</w:t>
      </w:r>
      <w:r w:rsidR="00273367">
        <w:rPr>
          <w:szCs w:val="22"/>
        </w:rPr>
        <w:t xml:space="preserve"> </w:t>
      </w:r>
      <w:r>
        <w:rPr>
          <w:szCs w:val="22"/>
        </w:rPr>
        <w:t>to</w:t>
      </w:r>
      <w:r w:rsidR="00273367">
        <w:rPr>
          <w:szCs w:val="22"/>
        </w:rPr>
        <w:t xml:space="preserve"> </w:t>
      </w:r>
      <w:r>
        <w:rPr>
          <w:szCs w:val="22"/>
        </w:rPr>
        <w:t>apprehend</w:t>
      </w:r>
      <w:r w:rsidR="00273367">
        <w:rPr>
          <w:szCs w:val="22"/>
        </w:rPr>
        <w:t xml:space="preserve"> </w:t>
      </w:r>
      <w:r>
        <w:rPr>
          <w:szCs w:val="22"/>
        </w:rPr>
        <w:t>individuals</w:t>
      </w:r>
      <w:r w:rsidR="00273367">
        <w:rPr>
          <w:szCs w:val="22"/>
        </w:rPr>
        <w:t xml:space="preserve"> </w:t>
      </w:r>
      <w:r>
        <w:rPr>
          <w:szCs w:val="22"/>
        </w:rPr>
        <w:t>are</w:t>
      </w:r>
      <w:r w:rsidR="00273367">
        <w:rPr>
          <w:szCs w:val="22"/>
        </w:rPr>
        <w:t xml:space="preserve"> </w:t>
      </w:r>
      <w:r>
        <w:rPr>
          <w:szCs w:val="22"/>
        </w:rPr>
        <w:t>generally</w:t>
      </w:r>
      <w:r w:rsidR="00273367">
        <w:rPr>
          <w:szCs w:val="22"/>
        </w:rPr>
        <w:t xml:space="preserve"> </w:t>
      </w:r>
      <w:r>
        <w:rPr>
          <w:szCs w:val="22"/>
        </w:rPr>
        <w:t>administrative</w:t>
      </w:r>
      <w:r w:rsidR="00273367">
        <w:rPr>
          <w:szCs w:val="22"/>
        </w:rPr>
        <w:t xml:space="preserve"> </w:t>
      </w:r>
      <w:ins w:id="2" w:author="Kathy Kottaras" w:date="2017-05-08T11:54:00Z">
        <w:r w:rsidR="000D211D">
          <w:t>arrest</w:t>
        </w:r>
        <w:r w:rsidR="000D211D">
          <w:rPr>
            <w:szCs w:val="22"/>
          </w:rPr>
          <w:t xml:space="preserve"> </w:t>
        </w:r>
      </w:ins>
      <w:r>
        <w:rPr>
          <w:szCs w:val="22"/>
        </w:rPr>
        <w:t>warrants</w:t>
      </w:r>
      <w:r w:rsidR="00273367">
        <w:rPr>
          <w:szCs w:val="22"/>
        </w:rPr>
        <w:t xml:space="preserve"> </w:t>
      </w:r>
      <w:r>
        <w:rPr>
          <w:szCs w:val="22"/>
        </w:rPr>
        <w:t>that</w:t>
      </w:r>
      <w:r w:rsidR="00273367">
        <w:rPr>
          <w:szCs w:val="22"/>
        </w:rPr>
        <w:t xml:space="preserve"> </w:t>
      </w:r>
      <w:r>
        <w:rPr>
          <w:szCs w:val="22"/>
        </w:rPr>
        <w:t>do</w:t>
      </w:r>
      <w:r w:rsidR="00273367">
        <w:rPr>
          <w:szCs w:val="22"/>
        </w:rPr>
        <w:t xml:space="preserve"> </w:t>
      </w:r>
      <w:r>
        <w:rPr>
          <w:szCs w:val="22"/>
        </w:rPr>
        <w:t>not</w:t>
      </w:r>
      <w:r w:rsidR="00273367">
        <w:rPr>
          <w:szCs w:val="22"/>
        </w:rPr>
        <w:t xml:space="preserve"> </w:t>
      </w:r>
      <w:r>
        <w:rPr>
          <w:szCs w:val="22"/>
        </w:rPr>
        <w:t>authorize</w:t>
      </w:r>
      <w:r w:rsidR="00273367">
        <w:rPr>
          <w:szCs w:val="22"/>
        </w:rPr>
        <w:t xml:space="preserve"> </w:t>
      </w:r>
      <w:r>
        <w:rPr>
          <w:szCs w:val="22"/>
        </w:rPr>
        <w:t>these</w:t>
      </w:r>
      <w:r w:rsidR="00273367">
        <w:rPr>
          <w:szCs w:val="22"/>
        </w:rPr>
        <w:t xml:space="preserve"> </w:t>
      </w:r>
      <w:r>
        <w:rPr>
          <w:szCs w:val="22"/>
        </w:rPr>
        <w:t>federal</w:t>
      </w:r>
      <w:r w:rsidR="00273367">
        <w:rPr>
          <w:szCs w:val="22"/>
        </w:rPr>
        <w:t xml:space="preserve"> </w:t>
      </w:r>
      <w:r>
        <w:rPr>
          <w:szCs w:val="22"/>
        </w:rPr>
        <w:t>immigration</w:t>
      </w:r>
      <w:r w:rsidR="00273367">
        <w:rPr>
          <w:szCs w:val="22"/>
        </w:rPr>
        <w:t xml:space="preserve"> </w:t>
      </w:r>
      <w:r>
        <w:rPr>
          <w:szCs w:val="22"/>
        </w:rPr>
        <w:t>enforcement</w:t>
      </w:r>
      <w:r w:rsidR="00273367">
        <w:rPr>
          <w:szCs w:val="22"/>
        </w:rPr>
        <w:t xml:space="preserve"> </w:t>
      </w:r>
      <w:r>
        <w:rPr>
          <w:szCs w:val="22"/>
        </w:rPr>
        <w:t>officials</w:t>
      </w:r>
      <w:r w:rsidR="00273367">
        <w:rPr>
          <w:szCs w:val="22"/>
        </w:rPr>
        <w:t xml:space="preserve"> </w:t>
      </w:r>
      <w:r>
        <w:rPr>
          <w:szCs w:val="22"/>
        </w:rPr>
        <w:t>to</w:t>
      </w:r>
      <w:r w:rsidR="00273367">
        <w:rPr>
          <w:szCs w:val="22"/>
        </w:rPr>
        <w:t xml:space="preserve"> </w:t>
      </w:r>
      <w:r>
        <w:rPr>
          <w:szCs w:val="22"/>
        </w:rPr>
        <w:t>enter</w:t>
      </w:r>
      <w:r w:rsidR="00273367">
        <w:rPr>
          <w:szCs w:val="22"/>
        </w:rPr>
        <w:t xml:space="preserve"> </w:t>
      </w:r>
      <w:ins w:id="3" w:author="Kathy Kottaras" w:date="2017-05-08T11:54:00Z">
        <w:r w:rsidR="000D211D">
          <w:t>or search</w:t>
        </w:r>
        <w:r w:rsidR="000D211D">
          <w:rPr>
            <w:szCs w:val="22"/>
          </w:rPr>
          <w:t xml:space="preserve"> </w:t>
        </w:r>
      </w:ins>
      <w:commentRangeStart w:id="4"/>
      <w:r>
        <w:rPr>
          <w:szCs w:val="22"/>
        </w:rPr>
        <w:t>limited</w:t>
      </w:r>
      <w:commentRangeEnd w:id="4"/>
      <w:r w:rsidR="000D211D">
        <w:rPr>
          <w:rStyle w:val="CommentReference"/>
          <w:rFonts w:ascii="Times New Roman" w:hAnsi="Times New Roman" w:cstheme="minorBidi"/>
          <w:bCs w:val="0"/>
          <w:iCs w:val="0"/>
          <w:kern w:val="0"/>
        </w:rPr>
        <w:commentReference w:id="4"/>
      </w:r>
      <w:r w:rsidR="00273367">
        <w:rPr>
          <w:szCs w:val="22"/>
        </w:rPr>
        <w:t xml:space="preserve"> </w:t>
      </w:r>
      <w:r>
        <w:rPr>
          <w:szCs w:val="22"/>
        </w:rPr>
        <w:t>access</w:t>
      </w:r>
      <w:r w:rsidR="00273367">
        <w:rPr>
          <w:szCs w:val="22"/>
        </w:rPr>
        <w:t xml:space="preserve"> </w:t>
      </w:r>
      <w:r>
        <w:rPr>
          <w:szCs w:val="22"/>
        </w:rPr>
        <w:t>areas,</w:t>
      </w:r>
      <w:r w:rsidR="00273367">
        <w:rPr>
          <w:szCs w:val="22"/>
        </w:rPr>
        <w:t xml:space="preserve"> </w:t>
      </w:r>
      <w:r>
        <w:rPr>
          <w:szCs w:val="22"/>
        </w:rPr>
        <w:t>such</w:t>
      </w:r>
      <w:r w:rsidR="00273367">
        <w:rPr>
          <w:szCs w:val="22"/>
        </w:rPr>
        <w:t xml:space="preserve"> </w:t>
      </w:r>
      <w:r>
        <w:rPr>
          <w:szCs w:val="22"/>
        </w:rPr>
        <w:t>as</w:t>
      </w:r>
      <w:r w:rsidR="00273367">
        <w:rPr>
          <w:szCs w:val="22"/>
        </w:rPr>
        <w:t xml:space="preserve"> </w:t>
      </w:r>
      <w:r>
        <w:rPr>
          <w:szCs w:val="22"/>
        </w:rPr>
        <w:t>areas</w:t>
      </w:r>
      <w:r w:rsidR="00273367">
        <w:rPr>
          <w:szCs w:val="22"/>
        </w:rPr>
        <w:t xml:space="preserve"> </w:t>
      </w:r>
      <w:r>
        <w:rPr>
          <w:szCs w:val="22"/>
        </w:rPr>
        <w:t>that</w:t>
      </w:r>
      <w:r w:rsidR="00273367">
        <w:rPr>
          <w:szCs w:val="22"/>
        </w:rPr>
        <w:t xml:space="preserve"> </w:t>
      </w:r>
      <w:r>
        <w:rPr>
          <w:szCs w:val="22"/>
        </w:rPr>
        <w:t>are</w:t>
      </w:r>
      <w:r w:rsidR="00273367">
        <w:rPr>
          <w:szCs w:val="22"/>
        </w:rPr>
        <w:t xml:space="preserve"> </w:t>
      </w:r>
      <w:ins w:id="5" w:author="Kathy Kottaras" w:date="2017-05-08T11:54:00Z">
        <w:r w:rsidR="000D211D">
          <w:t>under lock and key</w:t>
        </w:r>
        <w:r w:rsidR="000D211D" w:rsidDel="000D211D">
          <w:rPr>
            <w:szCs w:val="22"/>
          </w:rPr>
          <w:t xml:space="preserve"> </w:t>
        </w:r>
      </w:ins>
      <w:del w:id="6" w:author="Kathy Kottaras" w:date="2017-05-08T11:54:00Z">
        <w:r w:rsidDel="000D211D">
          <w:rPr>
            <w:szCs w:val="22"/>
          </w:rPr>
          <w:delText>locked</w:delText>
        </w:r>
        <w:r w:rsidR="00273367" w:rsidDel="000D211D">
          <w:rPr>
            <w:szCs w:val="22"/>
          </w:rPr>
          <w:delText xml:space="preserve"> </w:delText>
        </w:r>
      </w:del>
      <w:r>
        <w:rPr>
          <w:szCs w:val="22"/>
        </w:rPr>
        <w:t>or</w:t>
      </w:r>
      <w:r w:rsidR="00273367">
        <w:rPr>
          <w:szCs w:val="22"/>
        </w:rPr>
        <w:t xml:space="preserve"> </w:t>
      </w:r>
      <w:r>
        <w:rPr>
          <w:szCs w:val="22"/>
        </w:rPr>
        <w:t>require</w:t>
      </w:r>
      <w:r w:rsidR="00273367">
        <w:rPr>
          <w:szCs w:val="22"/>
        </w:rPr>
        <w:t xml:space="preserve"> </w:t>
      </w:r>
      <w:r>
        <w:rPr>
          <w:szCs w:val="22"/>
        </w:rPr>
        <w:t>a</w:t>
      </w:r>
      <w:r w:rsidR="00273367">
        <w:rPr>
          <w:szCs w:val="22"/>
        </w:rPr>
        <w:t xml:space="preserve"> </w:t>
      </w:r>
      <w:ins w:id="7" w:author="Kathy Kottaras" w:date="2017-05-08T11:53:00Z">
        <w:r w:rsidR="000D211D">
          <w:t>an electronic keycard</w:t>
        </w:r>
        <w:r w:rsidR="000D211D" w:rsidDel="000D211D">
          <w:rPr>
            <w:szCs w:val="22"/>
          </w:rPr>
          <w:t xml:space="preserve"> </w:t>
        </w:r>
      </w:ins>
      <w:del w:id="8" w:author="Kathy Kottaras" w:date="2017-05-08T11:53:00Z">
        <w:r w:rsidDel="000D211D">
          <w:rPr>
            <w:szCs w:val="22"/>
          </w:rPr>
          <w:delText>keycard</w:delText>
        </w:r>
        <w:r w:rsidR="00273367" w:rsidDel="000D211D">
          <w:rPr>
            <w:szCs w:val="22"/>
          </w:rPr>
          <w:delText xml:space="preserve"> </w:delText>
        </w:r>
      </w:del>
      <w:r>
        <w:rPr>
          <w:szCs w:val="22"/>
        </w:rPr>
        <w:t>for</w:t>
      </w:r>
      <w:r w:rsidR="00273367">
        <w:rPr>
          <w:szCs w:val="22"/>
        </w:rPr>
        <w:t xml:space="preserve"> </w:t>
      </w:r>
      <w:r>
        <w:rPr>
          <w:szCs w:val="22"/>
        </w:rPr>
        <w:t>access</w:t>
      </w:r>
      <w:ins w:id="9" w:author="Kathy Kottaras" w:date="2017-05-08T11:53:00Z">
        <w:r w:rsidR="000D211D">
          <w:rPr>
            <w:szCs w:val="22"/>
          </w:rPr>
          <w:t xml:space="preserve">, </w:t>
        </w:r>
      </w:ins>
      <w:del w:id="10" w:author="Kathy Kottaras" w:date="2017-05-08T11:53:00Z">
        <w:r w:rsidDel="000D211D">
          <w:rPr>
            <w:szCs w:val="22"/>
          </w:rPr>
          <w:delText>.</w:delText>
        </w:r>
        <w:r w:rsidR="00273367" w:rsidDel="000D211D">
          <w:rPr>
            <w:szCs w:val="22"/>
          </w:rPr>
          <w:delText xml:space="preserve"> </w:delText>
        </w:r>
      </w:del>
      <w:ins w:id="11" w:author="Kathy Kottaras" w:date="2017-05-08T11:53:00Z">
        <w:r w:rsidR="000D211D">
          <w:rPr>
            <w:szCs w:val="22"/>
          </w:rPr>
          <w:t xml:space="preserve">or </w:t>
        </w:r>
        <w:proofErr w:type="spellStart"/>
        <w:r w:rsidR="000D211D">
          <w:rPr>
            <w:szCs w:val="22"/>
          </w:rPr>
          <w:t>labelled</w:t>
        </w:r>
        <w:proofErr w:type="spellEnd"/>
        <w:r w:rsidR="000D211D">
          <w:rPr>
            <w:szCs w:val="22"/>
          </w:rPr>
          <w:t xml:space="preserve"> “authorized personnel.” This includes classrooms where only registered students receive instruction or where a student or faculty ID is </w:t>
        </w:r>
        <w:proofErr w:type="gramStart"/>
        <w:r w:rsidR="000D211D">
          <w:rPr>
            <w:szCs w:val="22"/>
          </w:rPr>
          <w:t>require</w:t>
        </w:r>
        <w:proofErr w:type="gramEnd"/>
        <w:r w:rsidR="000D211D">
          <w:rPr>
            <w:szCs w:val="22"/>
          </w:rPr>
          <w:t xml:space="preserve"> to access.   </w:t>
        </w:r>
      </w:ins>
    </w:p>
    <w:p w14:paraId="3D8DF72D" w14:textId="77777777" w:rsidR="000D211D" w:rsidRDefault="000D211D" w:rsidP="000D211D">
      <w:pPr>
        <w:pStyle w:val="Heading2"/>
        <w:numPr>
          <w:ilvl w:val="0"/>
          <w:numId w:val="0"/>
        </w:numPr>
        <w:ind w:left="1440"/>
        <w:rPr>
          <w:ins w:id="12" w:author="Kathy Kottaras" w:date="2017-05-08T11:53:00Z"/>
          <w:szCs w:val="22"/>
        </w:rPr>
        <w:pPrChange w:id="13" w:author="Kathy Kottaras" w:date="2017-05-08T11:55:00Z">
          <w:pPr>
            <w:pStyle w:val="Heading2"/>
          </w:pPr>
        </w:pPrChange>
      </w:pPr>
    </w:p>
    <w:p w14:paraId="08E45486" w14:textId="4E44B8D2" w:rsidR="00726310" w:rsidRDefault="000D211D" w:rsidP="000D211D">
      <w:pPr>
        <w:pStyle w:val="Heading2"/>
        <w:numPr>
          <w:ilvl w:val="0"/>
          <w:numId w:val="0"/>
        </w:numPr>
        <w:ind w:left="720"/>
        <w:rPr>
          <w:szCs w:val="22"/>
        </w:rPr>
        <w:pPrChange w:id="14" w:author="Kathy Kottaras" w:date="2017-05-08T11:55:00Z">
          <w:pPr>
            <w:pStyle w:val="Heading2"/>
          </w:pPr>
        </w:pPrChange>
      </w:pPr>
      <w:ins w:id="15" w:author="Kathy Kottaras" w:date="2017-05-08T11:55:00Z">
        <w:r>
          <w:rPr>
            <w:szCs w:val="22"/>
          </w:rPr>
          <w:t xml:space="preserve">C.  </w:t>
        </w:r>
        <w:r>
          <w:rPr>
            <w:szCs w:val="22"/>
          </w:rPr>
          <w:tab/>
        </w:r>
      </w:ins>
      <w:r w:rsidR="00BA0942">
        <w:rPr>
          <w:szCs w:val="22"/>
        </w:rPr>
        <w:t>However,</w:t>
      </w:r>
      <w:r w:rsidR="00273367">
        <w:rPr>
          <w:szCs w:val="22"/>
        </w:rPr>
        <w:t xml:space="preserve"> </w:t>
      </w:r>
      <w:r w:rsidR="00BA0942">
        <w:rPr>
          <w:szCs w:val="22"/>
        </w:rPr>
        <w:t>warrants</w:t>
      </w:r>
      <w:r w:rsidR="00273367">
        <w:rPr>
          <w:szCs w:val="22"/>
        </w:rPr>
        <w:t xml:space="preserve"> </w:t>
      </w:r>
      <w:r w:rsidR="00BA0942">
        <w:rPr>
          <w:szCs w:val="22"/>
        </w:rPr>
        <w:t>issued</w:t>
      </w:r>
      <w:r w:rsidR="00273367">
        <w:rPr>
          <w:szCs w:val="22"/>
        </w:rPr>
        <w:t xml:space="preserve"> </w:t>
      </w:r>
      <w:r w:rsidR="00BA0942">
        <w:rPr>
          <w:szCs w:val="22"/>
        </w:rPr>
        <w:t>in</w:t>
      </w:r>
      <w:r w:rsidR="00273367">
        <w:rPr>
          <w:szCs w:val="22"/>
        </w:rPr>
        <w:t xml:space="preserve"> </w:t>
      </w:r>
      <w:r w:rsidR="00BA0942">
        <w:rPr>
          <w:szCs w:val="22"/>
        </w:rPr>
        <w:t>a</w:t>
      </w:r>
      <w:r w:rsidR="00273367">
        <w:rPr>
          <w:szCs w:val="22"/>
        </w:rPr>
        <w:t xml:space="preserve"> </w:t>
      </w:r>
      <w:r w:rsidR="00BA0942">
        <w:rPr>
          <w:szCs w:val="22"/>
        </w:rPr>
        <w:t>criminal</w:t>
      </w:r>
      <w:r w:rsidR="00273367">
        <w:rPr>
          <w:szCs w:val="22"/>
        </w:rPr>
        <w:t xml:space="preserve"> </w:t>
      </w:r>
      <w:r w:rsidR="00BA0942">
        <w:rPr>
          <w:szCs w:val="22"/>
        </w:rPr>
        <w:t>proceeding,</w:t>
      </w:r>
      <w:r w:rsidR="00273367">
        <w:rPr>
          <w:szCs w:val="22"/>
        </w:rPr>
        <w:t xml:space="preserve"> </w:t>
      </w:r>
      <w:r w:rsidR="00BA0942">
        <w:rPr>
          <w:szCs w:val="22"/>
        </w:rPr>
        <w:t>immigration</w:t>
      </w:r>
      <w:r w:rsidR="00273367">
        <w:rPr>
          <w:szCs w:val="22"/>
        </w:rPr>
        <w:t xml:space="preserve"> </w:t>
      </w:r>
      <w:r w:rsidR="00BA0942">
        <w:rPr>
          <w:szCs w:val="22"/>
        </w:rPr>
        <w:t>related,</w:t>
      </w:r>
      <w:r w:rsidR="00273367">
        <w:rPr>
          <w:szCs w:val="22"/>
        </w:rPr>
        <w:t xml:space="preserve"> </w:t>
      </w:r>
      <w:r w:rsidR="00BA0942">
        <w:rPr>
          <w:szCs w:val="22"/>
        </w:rPr>
        <w:t>or</w:t>
      </w:r>
      <w:r w:rsidR="00273367">
        <w:rPr>
          <w:szCs w:val="22"/>
        </w:rPr>
        <w:t xml:space="preserve"> </w:t>
      </w:r>
      <w:r w:rsidR="00BA0942">
        <w:rPr>
          <w:szCs w:val="22"/>
        </w:rPr>
        <w:t>not,</w:t>
      </w:r>
      <w:r w:rsidR="00273367">
        <w:rPr>
          <w:szCs w:val="22"/>
        </w:rPr>
        <w:t xml:space="preserve"> </w:t>
      </w:r>
      <w:r w:rsidR="00BA0942">
        <w:rPr>
          <w:szCs w:val="22"/>
        </w:rPr>
        <w:t>will</w:t>
      </w:r>
      <w:r w:rsidR="00273367">
        <w:rPr>
          <w:szCs w:val="22"/>
        </w:rPr>
        <w:t xml:space="preserve"> </w:t>
      </w:r>
      <w:r w:rsidR="00BA0942">
        <w:rPr>
          <w:szCs w:val="22"/>
        </w:rPr>
        <w:t>require</w:t>
      </w:r>
      <w:r w:rsidR="00273367">
        <w:rPr>
          <w:szCs w:val="22"/>
        </w:rPr>
        <w:t xml:space="preserve"> </w:t>
      </w:r>
      <w:r w:rsidR="00BA0942">
        <w:rPr>
          <w:szCs w:val="22"/>
        </w:rPr>
        <w:t>providing</w:t>
      </w:r>
      <w:r w:rsidR="00273367">
        <w:rPr>
          <w:szCs w:val="22"/>
        </w:rPr>
        <w:t xml:space="preserve"> </w:t>
      </w:r>
      <w:r w:rsidR="00BA0942">
        <w:rPr>
          <w:szCs w:val="22"/>
        </w:rPr>
        <w:t>access</w:t>
      </w:r>
      <w:r w:rsidR="00273367">
        <w:rPr>
          <w:szCs w:val="22"/>
        </w:rPr>
        <w:t xml:space="preserve"> </w:t>
      </w:r>
      <w:r w:rsidR="00BA0942">
        <w:rPr>
          <w:szCs w:val="22"/>
        </w:rPr>
        <w:t>to</w:t>
      </w:r>
      <w:r w:rsidR="00273367">
        <w:rPr>
          <w:szCs w:val="22"/>
        </w:rPr>
        <w:t xml:space="preserve"> </w:t>
      </w:r>
      <w:r w:rsidR="00BA0942">
        <w:rPr>
          <w:szCs w:val="22"/>
        </w:rPr>
        <w:t>limited</w:t>
      </w:r>
      <w:r w:rsidR="00273367">
        <w:rPr>
          <w:szCs w:val="22"/>
        </w:rPr>
        <w:t xml:space="preserve"> </w:t>
      </w:r>
      <w:r w:rsidR="00BA0942">
        <w:rPr>
          <w:szCs w:val="22"/>
        </w:rPr>
        <w:t>access</w:t>
      </w:r>
      <w:r w:rsidR="00273367">
        <w:rPr>
          <w:szCs w:val="22"/>
        </w:rPr>
        <w:t xml:space="preserve"> </w:t>
      </w:r>
      <w:r w:rsidR="00BA0942">
        <w:rPr>
          <w:szCs w:val="22"/>
        </w:rPr>
        <w:t>areas.</w:t>
      </w:r>
    </w:p>
    <w:p w14:paraId="3A8B4D35" w14:textId="3D73404F" w:rsidR="00726310" w:rsidRDefault="000D211D" w:rsidP="000D211D">
      <w:pPr>
        <w:pStyle w:val="Heading2"/>
        <w:numPr>
          <w:ilvl w:val="0"/>
          <w:numId w:val="0"/>
        </w:numPr>
        <w:ind w:left="720"/>
        <w:rPr>
          <w:szCs w:val="22"/>
        </w:rPr>
        <w:pPrChange w:id="16" w:author="Kathy Kottaras" w:date="2017-05-08T11:55:00Z">
          <w:pPr>
            <w:pStyle w:val="Heading2"/>
          </w:pPr>
        </w:pPrChange>
      </w:pPr>
      <w:ins w:id="17" w:author="Kathy Kottaras" w:date="2017-05-08T11:55:00Z">
        <w:r>
          <w:rPr>
            <w:szCs w:val="22"/>
          </w:rPr>
          <w:t xml:space="preserve">D. </w:t>
        </w:r>
      </w:ins>
      <w:r w:rsidR="00BA0942">
        <w:rPr>
          <w:szCs w:val="22"/>
        </w:rPr>
        <w:t>As</w:t>
      </w:r>
      <w:r w:rsidR="00273367">
        <w:rPr>
          <w:szCs w:val="22"/>
        </w:rPr>
        <w:t xml:space="preserve"> </w:t>
      </w:r>
      <w:r w:rsidR="00BA0942">
        <w:rPr>
          <w:szCs w:val="22"/>
        </w:rPr>
        <w:t>a</w:t>
      </w:r>
      <w:r w:rsidR="00273367">
        <w:rPr>
          <w:szCs w:val="22"/>
        </w:rPr>
        <w:t xml:space="preserve"> </w:t>
      </w:r>
      <w:r w:rsidR="00BA0942">
        <w:rPr>
          <w:szCs w:val="22"/>
        </w:rPr>
        <w:t>result,</w:t>
      </w:r>
      <w:r w:rsidR="00273367">
        <w:rPr>
          <w:szCs w:val="22"/>
        </w:rPr>
        <w:t xml:space="preserve"> </w:t>
      </w:r>
      <w:r w:rsidR="00BA0942">
        <w:rPr>
          <w:szCs w:val="22"/>
        </w:rPr>
        <w:t>the</w:t>
      </w:r>
      <w:r w:rsidR="00273367">
        <w:rPr>
          <w:szCs w:val="22"/>
        </w:rPr>
        <w:t xml:space="preserve"> </w:t>
      </w:r>
      <w:r w:rsidR="00BA0942">
        <w:rPr>
          <w:szCs w:val="22"/>
        </w:rPr>
        <w:t>District</w:t>
      </w:r>
      <w:r w:rsidR="00273367">
        <w:rPr>
          <w:szCs w:val="22"/>
        </w:rPr>
        <w:t xml:space="preserve"> </w:t>
      </w:r>
      <w:r w:rsidR="00BA0942">
        <w:rPr>
          <w:szCs w:val="22"/>
        </w:rPr>
        <w:t>has</w:t>
      </w:r>
      <w:r w:rsidR="00273367">
        <w:rPr>
          <w:szCs w:val="22"/>
        </w:rPr>
        <w:t xml:space="preserve"> </w:t>
      </w:r>
      <w:r w:rsidR="00BA0942">
        <w:rPr>
          <w:szCs w:val="22"/>
        </w:rPr>
        <w:t>developed</w:t>
      </w:r>
      <w:r w:rsidR="00273367">
        <w:rPr>
          <w:szCs w:val="22"/>
        </w:rPr>
        <w:t xml:space="preserve"> </w:t>
      </w:r>
      <w:r w:rsidR="00BA0942">
        <w:rPr>
          <w:szCs w:val="22"/>
        </w:rPr>
        <w:t>the</w:t>
      </w:r>
      <w:r w:rsidR="00273367">
        <w:rPr>
          <w:szCs w:val="22"/>
        </w:rPr>
        <w:t xml:space="preserve"> </w:t>
      </w:r>
      <w:r w:rsidR="00BA0942">
        <w:rPr>
          <w:szCs w:val="22"/>
        </w:rPr>
        <w:t>following</w:t>
      </w:r>
      <w:r w:rsidR="00273367">
        <w:rPr>
          <w:szCs w:val="22"/>
        </w:rPr>
        <w:t xml:space="preserve"> </w:t>
      </w:r>
      <w:r w:rsidR="00BA0942">
        <w:rPr>
          <w:szCs w:val="22"/>
        </w:rPr>
        <w:t>guidelines</w:t>
      </w:r>
      <w:r w:rsidR="00273367">
        <w:rPr>
          <w:szCs w:val="22"/>
        </w:rPr>
        <w:t xml:space="preserve"> </w:t>
      </w:r>
      <w:r w:rsidR="00BA0942">
        <w:rPr>
          <w:szCs w:val="22"/>
        </w:rPr>
        <w:t>for</w:t>
      </w:r>
      <w:r w:rsidR="00273367">
        <w:rPr>
          <w:szCs w:val="22"/>
        </w:rPr>
        <w:t xml:space="preserve"> </w:t>
      </w:r>
      <w:r w:rsidR="00BA0942">
        <w:rPr>
          <w:szCs w:val="22"/>
        </w:rPr>
        <w:t>all</w:t>
      </w:r>
      <w:r w:rsidR="00273367">
        <w:rPr>
          <w:szCs w:val="22"/>
        </w:rPr>
        <w:t xml:space="preserve"> </w:t>
      </w:r>
      <w:r w:rsidR="00BA0942">
        <w:rPr>
          <w:szCs w:val="22"/>
        </w:rPr>
        <w:t>District</w:t>
      </w:r>
      <w:r w:rsidR="00273367">
        <w:rPr>
          <w:szCs w:val="22"/>
        </w:rPr>
        <w:t xml:space="preserve"> </w:t>
      </w:r>
      <w:r w:rsidR="00BA0942">
        <w:rPr>
          <w:szCs w:val="22"/>
        </w:rPr>
        <w:t>faculty,</w:t>
      </w:r>
      <w:r w:rsidR="00273367">
        <w:rPr>
          <w:szCs w:val="22"/>
        </w:rPr>
        <w:t xml:space="preserve"> </w:t>
      </w:r>
      <w:r w:rsidR="00BA0942">
        <w:rPr>
          <w:szCs w:val="22"/>
        </w:rPr>
        <w:t>staff,</w:t>
      </w:r>
      <w:r w:rsidR="00273367">
        <w:rPr>
          <w:szCs w:val="22"/>
        </w:rPr>
        <w:t xml:space="preserve"> </w:t>
      </w:r>
      <w:r w:rsidR="00BA0942">
        <w:rPr>
          <w:szCs w:val="22"/>
        </w:rPr>
        <w:t>administrators,</w:t>
      </w:r>
      <w:r w:rsidR="00273367">
        <w:rPr>
          <w:szCs w:val="22"/>
        </w:rPr>
        <w:t xml:space="preserve"> </w:t>
      </w:r>
      <w:r w:rsidR="00BA0942">
        <w:rPr>
          <w:szCs w:val="22"/>
        </w:rPr>
        <w:t>and</w:t>
      </w:r>
      <w:r w:rsidR="00273367">
        <w:rPr>
          <w:szCs w:val="22"/>
        </w:rPr>
        <w:t xml:space="preserve"> </w:t>
      </w:r>
      <w:r w:rsidR="00BA0942">
        <w:rPr>
          <w:szCs w:val="22"/>
        </w:rPr>
        <w:t>students</w:t>
      </w:r>
      <w:r w:rsidR="00273367">
        <w:rPr>
          <w:szCs w:val="22"/>
        </w:rPr>
        <w:t xml:space="preserve"> </w:t>
      </w:r>
      <w:r w:rsidR="00BA0942">
        <w:rPr>
          <w:szCs w:val="22"/>
        </w:rPr>
        <w:t>to</w:t>
      </w:r>
      <w:r w:rsidR="00273367">
        <w:rPr>
          <w:szCs w:val="22"/>
        </w:rPr>
        <w:t xml:space="preserve"> </w:t>
      </w:r>
      <w:r w:rsidR="00BA0942">
        <w:rPr>
          <w:szCs w:val="22"/>
        </w:rPr>
        <w:t>follow</w:t>
      </w:r>
      <w:r w:rsidR="00273367">
        <w:rPr>
          <w:szCs w:val="22"/>
        </w:rPr>
        <w:t xml:space="preserve"> </w:t>
      </w:r>
      <w:r w:rsidR="00BA0942">
        <w:rPr>
          <w:szCs w:val="22"/>
        </w:rPr>
        <w:t>if</w:t>
      </w:r>
      <w:r w:rsidR="00273367">
        <w:rPr>
          <w:szCs w:val="22"/>
        </w:rPr>
        <w:t xml:space="preserve"> </w:t>
      </w:r>
      <w:r w:rsidR="00BA0942">
        <w:rPr>
          <w:szCs w:val="22"/>
        </w:rPr>
        <w:t>federal</w:t>
      </w:r>
      <w:r w:rsidR="00273367">
        <w:rPr>
          <w:szCs w:val="22"/>
        </w:rPr>
        <w:t xml:space="preserve"> </w:t>
      </w:r>
      <w:r w:rsidR="00BA0942">
        <w:rPr>
          <w:szCs w:val="22"/>
        </w:rPr>
        <w:t>immigration</w:t>
      </w:r>
      <w:r w:rsidR="00273367">
        <w:rPr>
          <w:szCs w:val="22"/>
        </w:rPr>
        <w:t xml:space="preserve"> </w:t>
      </w:r>
      <w:r w:rsidR="00BA0942">
        <w:rPr>
          <w:szCs w:val="22"/>
        </w:rPr>
        <w:t>enforcement</w:t>
      </w:r>
      <w:r w:rsidR="00273367">
        <w:rPr>
          <w:szCs w:val="22"/>
        </w:rPr>
        <w:t xml:space="preserve"> </w:t>
      </w:r>
      <w:r w:rsidR="00BA0942">
        <w:rPr>
          <w:szCs w:val="22"/>
        </w:rPr>
        <w:t>officials,</w:t>
      </w:r>
      <w:r w:rsidR="00273367">
        <w:rPr>
          <w:szCs w:val="22"/>
        </w:rPr>
        <w:t xml:space="preserve"> </w:t>
      </w:r>
      <w:r w:rsidR="00BA0942">
        <w:rPr>
          <w:szCs w:val="22"/>
        </w:rPr>
        <w:t>such</w:t>
      </w:r>
      <w:r w:rsidR="00273367">
        <w:rPr>
          <w:szCs w:val="22"/>
        </w:rPr>
        <w:t xml:space="preserve"> </w:t>
      </w:r>
      <w:r w:rsidR="00BA0942">
        <w:rPr>
          <w:szCs w:val="22"/>
        </w:rPr>
        <w:t>as</w:t>
      </w:r>
      <w:r w:rsidR="00273367">
        <w:rPr>
          <w:szCs w:val="22"/>
        </w:rPr>
        <w:t xml:space="preserve"> </w:t>
      </w:r>
      <w:r w:rsidR="00BA0942">
        <w:rPr>
          <w:szCs w:val="22"/>
        </w:rPr>
        <w:t>ICE</w:t>
      </w:r>
      <w:r w:rsidR="00273367">
        <w:rPr>
          <w:szCs w:val="22"/>
        </w:rPr>
        <w:t xml:space="preserve"> </w:t>
      </w:r>
      <w:r w:rsidR="00BA0942">
        <w:rPr>
          <w:szCs w:val="22"/>
        </w:rPr>
        <w:t>agents,</w:t>
      </w:r>
      <w:r w:rsidR="00273367">
        <w:rPr>
          <w:szCs w:val="22"/>
        </w:rPr>
        <w:t xml:space="preserve"> </w:t>
      </w:r>
      <w:r w:rsidR="00BA0942">
        <w:rPr>
          <w:szCs w:val="22"/>
        </w:rPr>
        <w:t>were</w:t>
      </w:r>
      <w:r w:rsidR="00273367">
        <w:rPr>
          <w:szCs w:val="22"/>
        </w:rPr>
        <w:t xml:space="preserve"> </w:t>
      </w:r>
      <w:r w:rsidR="00BA0942">
        <w:rPr>
          <w:szCs w:val="22"/>
        </w:rPr>
        <w:t>to</w:t>
      </w:r>
      <w:r w:rsidR="00273367">
        <w:rPr>
          <w:szCs w:val="22"/>
        </w:rPr>
        <w:t xml:space="preserve"> </w:t>
      </w:r>
      <w:r w:rsidR="00BA0942">
        <w:rPr>
          <w:szCs w:val="22"/>
        </w:rPr>
        <w:t>seek</w:t>
      </w:r>
      <w:r w:rsidR="00273367">
        <w:rPr>
          <w:szCs w:val="22"/>
        </w:rPr>
        <w:t xml:space="preserve"> </w:t>
      </w:r>
      <w:r w:rsidR="00BA0942">
        <w:rPr>
          <w:szCs w:val="22"/>
        </w:rPr>
        <w:t>access</w:t>
      </w:r>
      <w:r w:rsidR="00273367">
        <w:rPr>
          <w:szCs w:val="22"/>
        </w:rPr>
        <w:t xml:space="preserve"> </w:t>
      </w:r>
      <w:r w:rsidR="00BA0942">
        <w:rPr>
          <w:szCs w:val="22"/>
        </w:rPr>
        <w:t>to</w:t>
      </w:r>
      <w:r w:rsidR="00273367">
        <w:rPr>
          <w:szCs w:val="22"/>
        </w:rPr>
        <w:t xml:space="preserve"> </w:t>
      </w:r>
      <w:r w:rsidR="00BA0942">
        <w:rPr>
          <w:szCs w:val="22"/>
        </w:rPr>
        <w:t>District</w:t>
      </w:r>
      <w:r w:rsidR="00273367">
        <w:rPr>
          <w:szCs w:val="22"/>
        </w:rPr>
        <w:t xml:space="preserve"> </w:t>
      </w:r>
      <w:r w:rsidR="00BA0942">
        <w:rPr>
          <w:szCs w:val="22"/>
        </w:rPr>
        <w:t>facilities</w:t>
      </w:r>
      <w:r w:rsidR="00273367">
        <w:rPr>
          <w:szCs w:val="22"/>
        </w:rPr>
        <w:t xml:space="preserve"> </w:t>
      </w:r>
      <w:r w:rsidR="00BA0942">
        <w:rPr>
          <w:szCs w:val="22"/>
        </w:rPr>
        <w:t>or</w:t>
      </w:r>
      <w:r w:rsidR="00273367">
        <w:rPr>
          <w:szCs w:val="22"/>
        </w:rPr>
        <w:t xml:space="preserve"> </w:t>
      </w:r>
      <w:r w:rsidR="00BA0942">
        <w:rPr>
          <w:szCs w:val="22"/>
        </w:rPr>
        <w:t>request</w:t>
      </w:r>
      <w:r w:rsidR="00273367">
        <w:rPr>
          <w:szCs w:val="22"/>
        </w:rPr>
        <w:t xml:space="preserve"> </w:t>
      </w:r>
      <w:r w:rsidR="00BA0942">
        <w:rPr>
          <w:szCs w:val="22"/>
        </w:rPr>
        <w:t>student</w:t>
      </w:r>
      <w:r w:rsidR="00273367">
        <w:rPr>
          <w:szCs w:val="22"/>
        </w:rPr>
        <w:t xml:space="preserve"> </w:t>
      </w:r>
      <w:r w:rsidR="00BA0942">
        <w:rPr>
          <w:szCs w:val="22"/>
        </w:rPr>
        <w:t>records/information.</w:t>
      </w:r>
      <w:r w:rsidR="00273367">
        <w:rPr>
          <w:szCs w:val="22"/>
        </w:rPr>
        <w:t xml:space="preserve"> </w:t>
      </w:r>
      <w:r w:rsidR="00BA0942">
        <w:rPr>
          <w:szCs w:val="22"/>
        </w:rPr>
        <w:t>The</w:t>
      </w:r>
      <w:r w:rsidR="00273367">
        <w:rPr>
          <w:szCs w:val="22"/>
        </w:rPr>
        <w:t xml:space="preserve"> </w:t>
      </w:r>
      <w:r w:rsidR="00BA0942">
        <w:rPr>
          <w:szCs w:val="22"/>
        </w:rPr>
        <w:t>guidelines</w:t>
      </w:r>
      <w:r w:rsidR="00273367">
        <w:rPr>
          <w:szCs w:val="22"/>
        </w:rPr>
        <w:t xml:space="preserve"> </w:t>
      </w:r>
      <w:r w:rsidR="00BA0942">
        <w:rPr>
          <w:szCs w:val="22"/>
        </w:rPr>
        <w:t>not</w:t>
      </w:r>
      <w:r w:rsidR="00273367">
        <w:rPr>
          <w:szCs w:val="22"/>
        </w:rPr>
        <w:t xml:space="preserve"> </w:t>
      </w:r>
      <w:r w:rsidR="00BA0942">
        <w:rPr>
          <w:szCs w:val="22"/>
        </w:rPr>
        <w:t>only</w:t>
      </w:r>
      <w:r w:rsidR="00273367">
        <w:rPr>
          <w:szCs w:val="22"/>
        </w:rPr>
        <w:t xml:space="preserve"> </w:t>
      </w:r>
      <w:r w:rsidR="00BA0942">
        <w:rPr>
          <w:szCs w:val="22"/>
        </w:rPr>
        <w:t>apply</w:t>
      </w:r>
      <w:r w:rsidR="00273367">
        <w:rPr>
          <w:szCs w:val="22"/>
        </w:rPr>
        <w:t xml:space="preserve"> </w:t>
      </w:r>
      <w:r w:rsidR="00BA0942">
        <w:rPr>
          <w:szCs w:val="22"/>
        </w:rPr>
        <w:t>to</w:t>
      </w:r>
      <w:r w:rsidR="00273367">
        <w:rPr>
          <w:szCs w:val="22"/>
        </w:rPr>
        <w:t xml:space="preserve"> </w:t>
      </w:r>
      <w:r w:rsidR="00BA0942">
        <w:rPr>
          <w:szCs w:val="22"/>
        </w:rPr>
        <w:t>all</w:t>
      </w:r>
      <w:r w:rsidR="00273367">
        <w:rPr>
          <w:szCs w:val="22"/>
        </w:rPr>
        <w:t xml:space="preserve"> </w:t>
      </w:r>
      <w:r w:rsidR="00BA0942">
        <w:rPr>
          <w:szCs w:val="22"/>
        </w:rPr>
        <w:t>District</w:t>
      </w:r>
      <w:r w:rsidR="00273367">
        <w:rPr>
          <w:szCs w:val="22"/>
        </w:rPr>
        <w:t xml:space="preserve"> </w:t>
      </w:r>
      <w:r w:rsidR="00BA0942">
        <w:rPr>
          <w:szCs w:val="22"/>
        </w:rPr>
        <w:t>personnel</w:t>
      </w:r>
      <w:r w:rsidR="00273367">
        <w:rPr>
          <w:szCs w:val="22"/>
        </w:rPr>
        <w:t xml:space="preserve"> </w:t>
      </w:r>
      <w:r w:rsidR="00BA0942">
        <w:rPr>
          <w:szCs w:val="22"/>
        </w:rPr>
        <w:t>and</w:t>
      </w:r>
      <w:r w:rsidR="00273367">
        <w:rPr>
          <w:szCs w:val="22"/>
        </w:rPr>
        <w:t xml:space="preserve"> </w:t>
      </w:r>
      <w:r w:rsidR="00BA0942">
        <w:rPr>
          <w:szCs w:val="22"/>
        </w:rPr>
        <w:t>students</w:t>
      </w:r>
      <w:r w:rsidR="00273367">
        <w:rPr>
          <w:szCs w:val="22"/>
        </w:rPr>
        <w:t xml:space="preserve"> </w:t>
      </w:r>
      <w:r w:rsidR="00BA0942">
        <w:rPr>
          <w:szCs w:val="22"/>
        </w:rPr>
        <w:t>at</w:t>
      </w:r>
      <w:r w:rsidR="00273367">
        <w:rPr>
          <w:szCs w:val="22"/>
        </w:rPr>
        <w:t xml:space="preserve"> </w:t>
      </w:r>
      <w:r w:rsidR="00BA0942">
        <w:rPr>
          <w:szCs w:val="22"/>
        </w:rPr>
        <w:t>the</w:t>
      </w:r>
      <w:r w:rsidR="00273367">
        <w:rPr>
          <w:szCs w:val="22"/>
        </w:rPr>
        <w:t xml:space="preserve"> </w:t>
      </w:r>
      <w:r w:rsidR="00BA0942">
        <w:rPr>
          <w:szCs w:val="22"/>
        </w:rPr>
        <w:t>main</w:t>
      </w:r>
      <w:r w:rsidR="00273367">
        <w:rPr>
          <w:szCs w:val="22"/>
        </w:rPr>
        <w:t xml:space="preserve"> </w:t>
      </w:r>
      <w:r w:rsidR="00BA0942">
        <w:rPr>
          <w:szCs w:val="22"/>
        </w:rPr>
        <w:t>campus,</w:t>
      </w:r>
      <w:r w:rsidR="00273367">
        <w:rPr>
          <w:szCs w:val="22"/>
        </w:rPr>
        <w:t xml:space="preserve"> </w:t>
      </w:r>
      <w:r w:rsidR="00BA0942">
        <w:rPr>
          <w:szCs w:val="22"/>
        </w:rPr>
        <w:t>but</w:t>
      </w:r>
      <w:r w:rsidR="00273367">
        <w:rPr>
          <w:szCs w:val="22"/>
        </w:rPr>
        <w:t xml:space="preserve"> </w:t>
      </w:r>
      <w:r w:rsidR="00BA0942">
        <w:rPr>
          <w:szCs w:val="22"/>
        </w:rPr>
        <w:t>also</w:t>
      </w:r>
      <w:r w:rsidR="00273367">
        <w:rPr>
          <w:szCs w:val="22"/>
        </w:rPr>
        <w:t xml:space="preserve"> </w:t>
      </w:r>
      <w:r w:rsidR="00BA0942">
        <w:rPr>
          <w:szCs w:val="22"/>
        </w:rPr>
        <w:t>to</w:t>
      </w:r>
      <w:r w:rsidR="00273367">
        <w:rPr>
          <w:szCs w:val="22"/>
        </w:rPr>
        <w:t xml:space="preserve"> </w:t>
      </w:r>
      <w:r w:rsidR="00BA0942">
        <w:rPr>
          <w:szCs w:val="22"/>
        </w:rPr>
        <w:t>PCC’s</w:t>
      </w:r>
      <w:r w:rsidR="00273367">
        <w:rPr>
          <w:szCs w:val="22"/>
        </w:rPr>
        <w:t xml:space="preserve"> </w:t>
      </w:r>
      <w:r w:rsidR="00BA0942">
        <w:rPr>
          <w:szCs w:val="22"/>
        </w:rPr>
        <w:t>Foothill</w:t>
      </w:r>
      <w:r w:rsidR="00273367">
        <w:rPr>
          <w:szCs w:val="22"/>
        </w:rPr>
        <w:t xml:space="preserve"> </w:t>
      </w:r>
      <w:r w:rsidR="00BA0942">
        <w:rPr>
          <w:szCs w:val="22"/>
        </w:rPr>
        <w:t>Campus</w:t>
      </w:r>
      <w:r w:rsidR="00273367">
        <w:rPr>
          <w:szCs w:val="22"/>
        </w:rPr>
        <w:t xml:space="preserve"> </w:t>
      </w:r>
      <w:r w:rsidR="00BA0942">
        <w:rPr>
          <w:szCs w:val="22"/>
        </w:rPr>
        <w:t>(formerly</w:t>
      </w:r>
      <w:r w:rsidR="00273367">
        <w:rPr>
          <w:szCs w:val="22"/>
        </w:rPr>
        <w:t xml:space="preserve"> </w:t>
      </w:r>
      <w:r w:rsidR="00BA0942">
        <w:rPr>
          <w:szCs w:val="22"/>
        </w:rPr>
        <w:t>the</w:t>
      </w:r>
      <w:r w:rsidR="00273367">
        <w:rPr>
          <w:szCs w:val="22"/>
        </w:rPr>
        <w:t xml:space="preserve"> </w:t>
      </w:r>
      <w:r w:rsidR="00BA0942">
        <w:rPr>
          <w:szCs w:val="22"/>
        </w:rPr>
        <w:t>Community</w:t>
      </w:r>
      <w:r w:rsidR="00273367">
        <w:rPr>
          <w:szCs w:val="22"/>
        </w:rPr>
        <w:t xml:space="preserve"> </w:t>
      </w:r>
      <w:r w:rsidR="00BA0942">
        <w:rPr>
          <w:szCs w:val="22"/>
        </w:rPr>
        <w:t>Education</w:t>
      </w:r>
      <w:r w:rsidR="00273367">
        <w:rPr>
          <w:szCs w:val="22"/>
        </w:rPr>
        <w:t xml:space="preserve"> </w:t>
      </w:r>
      <w:r w:rsidR="00BA0942">
        <w:rPr>
          <w:szCs w:val="22"/>
        </w:rPr>
        <w:t>Center),</w:t>
      </w:r>
      <w:r w:rsidR="00273367">
        <w:rPr>
          <w:szCs w:val="22"/>
        </w:rPr>
        <w:t xml:space="preserve"> </w:t>
      </w:r>
      <w:r w:rsidR="00BA0942">
        <w:rPr>
          <w:szCs w:val="22"/>
        </w:rPr>
        <w:t>PCC</w:t>
      </w:r>
      <w:r w:rsidR="00273367">
        <w:rPr>
          <w:szCs w:val="22"/>
        </w:rPr>
        <w:t xml:space="preserve"> </w:t>
      </w:r>
      <w:r w:rsidR="00BA0942">
        <w:rPr>
          <w:szCs w:val="22"/>
        </w:rPr>
        <w:t>at</w:t>
      </w:r>
      <w:r w:rsidR="00273367">
        <w:rPr>
          <w:szCs w:val="22"/>
        </w:rPr>
        <w:t xml:space="preserve"> </w:t>
      </w:r>
      <w:r w:rsidR="00BA0942">
        <w:rPr>
          <w:szCs w:val="22"/>
        </w:rPr>
        <w:t>Rosemead,</w:t>
      </w:r>
      <w:r w:rsidR="00273367">
        <w:rPr>
          <w:szCs w:val="22"/>
        </w:rPr>
        <w:t xml:space="preserve"> </w:t>
      </w:r>
      <w:r w:rsidR="00BA0942">
        <w:rPr>
          <w:szCs w:val="22"/>
        </w:rPr>
        <w:t>PCC</w:t>
      </w:r>
      <w:r w:rsidR="00273367">
        <w:rPr>
          <w:szCs w:val="22"/>
        </w:rPr>
        <w:t xml:space="preserve"> </w:t>
      </w:r>
      <w:r w:rsidR="00BA0942">
        <w:rPr>
          <w:szCs w:val="22"/>
        </w:rPr>
        <w:t>at</w:t>
      </w:r>
      <w:r w:rsidR="00273367">
        <w:rPr>
          <w:szCs w:val="22"/>
        </w:rPr>
        <w:t xml:space="preserve"> </w:t>
      </w:r>
      <w:r w:rsidR="00BA0942">
        <w:rPr>
          <w:szCs w:val="22"/>
        </w:rPr>
        <w:t>John</w:t>
      </w:r>
      <w:r w:rsidR="00273367">
        <w:rPr>
          <w:szCs w:val="22"/>
        </w:rPr>
        <w:t xml:space="preserve"> </w:t>
      </w:r>
      <w:r w:rsidR="00BA0942">
        <w:rPr>
          <w:szCs w:val="22"/>
        </w:rPr>
        <w:t>Muir</w:t>
      </w:r>
      <w:r w:rsidR="00273367">
        <w:rPr>
          <w:szCs w:val="22"/>
        </w:rPr>
        <w:t xml:space="preserve"> </w:t>
      </w:r>
      <w:r w:rsidR="00BA0942">
        <w:rPr>
          <w:szCs w:val="22"/>
        </w:rPr>
        <w:t>High</w:t>
      </w:r>
      <w:r w:rsidR="00273367">
        <w:rPr>
          <w:szCs w:val="22"/>
        </w:rPr>
        <w:t xml:space="preserve"> </w:t>
      </w:r>
      <w:r w:rsidR="00BA0942">
        <w:rPr>
          <w:szCs w:val="22"/>
        </w:rPr>
        <w:t>School,</w:t>
      </w:r>
      <w:r w:rsidR="00273367">
        <w:rPr>
          <w:szCs w:val="22"/>
        </w:rPr>
        <w:t xml:space="preserve"> </w:t>
      </w:r>
      <w:r w:rsidR="00BA0942">
        <w:rPr>
          <w:szCs w:val="22"/>
        </w:rPr>
        <w:t>and</w:t>
      </w:r>
      <w:r w:rsidR="00273367">
        <w:rPr>
          <w:szCs w:val="22"/>
        </w:rPr>
        <w:t xml:space="preserve"> </w:t>
      </w:r>
      <w:r w:rsidR="00BA0942">
        <w:rPr>
          <w:szCs w:val="22"/>
        </w:rPr>
        <w:t>the</w:t>
      </w:r>
      <w:r w:rsidR="00273367">
        <w:rPr>
          <w:szCs w:val="22"/>
        </w:rPr>
        <w:t xml:space="preserve"> </w:t>
      </w:r>
      <w:r w:rsidR="00BA0942">
        <w:rPr>
          <w:szCs w:val="22"/>
        </w:rPr>
        <w:t>Pasadena</w:t>
      </w:r>
      <w:r w:rsidR="00273367">
        <w:rPr>
          <w:szCs w:val="22"/>
        </w:rPr>
        <w:t xml:space="preserve"> </w:t>
      </w:r>
      <w:r w:rsidR="00BA0942">
        <w:rPr>
          <w:szCs w:val="22"/>
        </w:rPr>
        <w:t>City</w:t>
      </w:r>
      <w:r w:rsidR="00273367">
        <w:rPr>
          <w:szCs w:val="22"/>
        </w:rPr>
        <w:t xml:space="preserve"> </w:t>
      </w:r>
      <w:r w:rsidR="00BA0942">
        <w:rPr>
          <w:szCs w:val="22"/>
        </w:rPr>
        <w:t>College</w:t>
      </w:r>
      <w:r w:rsidR="00273367">
        <w:rPr>
          <w:szCs w:val="22"/>
        </w:rPr>
        <w:t xml:space="preserve"> </w:t>
      </w:r>
      <w:r w:rsidR="00BA0942">
        <w:rPr>
          <w:szCs w:val="22"/>
        </w:rPr>
        <w:t>Child</w:t>
      </w:r>
      <w:r w:rsidR="00273367">
        <w:rPr>
          <w:szCs w:val="22"/>
        </w:rPr>
        <w:t xml:space="preserve"> </w:t>
      </w:r>
      <w:r w:rsidR="00BA0942">
        <w:rPr>
          <w:szCs w:val="22"/>
        </w:rPr>
        <w:t>Development</w:t>
      </w:r>
      <w:r w:rsidR="00273367">
        <w:rPr>
          <w:szCs w:val="22"/>
        </w:rPr>
        <w:t xml:space="preserve"> </w:t>
      </w:r>
      <w:r w:rsidR="00BA0942">
        <w:rPr>
          <w:szCs w:val="22"/>
        </w:rPr>
        <w:t>Center</w:t>
      </w:r>
      <w:r w:rsidR="00273367">
        <w:rPr>
          <w:szCs w:val="22"/>
        </w:rPr>
        <w:t xml:space="preserve"> </w:t>
      </w:r>
      <w:r w:rsidR="00BA0942">
        <w:rPr>
          <w:szCs w:val="22"/>
        </w:rPr>
        <w:t>(CDC).</w:t>
      </w:r>
    </w:p>
    <w:p w14:paraId="0D1DAA65" w14:textId="3A3FE024" w:rsidR="00726310" w:rsidRPr="000D211D" w:rsidRDefault="00BA0942" w:rsidP="000D211D">
      <w:pPr>
        <w:pStyle w:val="Heading2"/>
        <w:numPr>
          <w:ilvl w:val="1"/>
          <w:numId w:val="21"/>
        </w:numPr>
        <w:rPr>
          <w:szCs w:val="22"/>
          <w:rPrChange w:id="18" w:author="Kathy Kottaras" w:date="2017-05-08T11:55:00Z">
            <w:rPr/>
          </w:rPrChange>
        </w:rPr>
        <w:pPrChange w:id="19" w:author="Kathy Kottaras" w:date="2017-05-08T11:55:00Z">
          <w:pPr>
            <w:pStyle w:val="Heading2"/>
          </w:pPr>
        </w:pPrChange>
      </w:pPr>
      <w:r w:rsidRPr="000D211D">
        <w:rPr>
          <w:szCs w:val="22"/>
        </w:rPr>
        <w:t>ICE</w:t>
      </w:r>
      <w:r w:rsidR="00273367" w:rsidRPr="000D211D">
        <w:rPr>
          <w:szCs w:val="22"/>
        </w:rPr>
        <w:t xml:space="preserve"> </w:t>
      </w:r>
      <w:r w:rsidRPr="000D211D">
        <w:rPr>
          <w:szCs w:val="22"/>
        </w:rPr>
        <w:t>and</w:t>
      </w:r>
      <w:r w:rsidR="00273367" w:rsidRPr="000D211D">
        <w:rPr>
          <w:szCs w:val="22"/>
        </w:rPr>
        <w:t xml:space="preserve"> </w:t>
      </w:r>
      <w:r w:rsidRPr="000D211D">
        <w:rPr>
          <w:szCs w:val="22"/>
        </w:rPr>
        <w:t>CBP</w:t>
      </w:r>
      <w:r w:rsidR="00273367" w:rsidRPr="000D211D">
        <w:rPr>
          <w:szCs w:val="22"/>
        </w:rPr>
        <w:t xml:space="preserve"> </w:t>
      </w:r>
      <w:r w:rsidRPr="000D211D">
        <w:rPr>
          <w:szCs w:val="22"/>
        </w:rPr>
        <w:t>officers</w:t>
      </w:r>
      <w:r w:rsidR="00273367" w:rsidRPr="000D211D">
        <w:rPr>
          <w:szCs w:val="22"/>
        </w:rPr>
        <w:t xml:space="preserve"> </w:t>
      </w:r>
      <w:r w:rsidRPr="000D211D">
        <w:rPr>
          <w:szCs w:val="22"/>
        </w:rPr>
        <w:t>may</w:t>
      </w:r>
      <w:r w:rsidR="00273367" w:rsidRPr="000D211D">
        <w:rPr>
          <w:szCs w:val="22"/>
        </w:rPr>
        <w:t xml:space="preserve"> </w:t>
      </w:r>
      <w:r w:rsidRPr="000D211D">
        <w:rPr>
          <w:szCs w:val="22"/>
        </w:rPr>
        <w:t>appear</w:t>
      </w:r>
      <w:r w:rsidR="00273367" w:rsidRPr="000D211D">
        <w:rPr>
          <w:szCs w:val="22"/>
        </w:rPr>
        <w:t xml:space="preserve"> </w:t>
      </w:r>
      <w:r w:rsidRPr="000D211D">
        <w:rPr>
          <w:szCs w:val="22"/>
        </w:rPr>
        <w:t>on</w:t>
      </w:r>
      <w:r w:rsidR="00273367" w:rsidRPr="000D211D">
        <w:rPr>
          <w:szCs w:val="22"/>
        </w:rPr>
        <w:t xml:space="preserve"> </w:t>
      </w:r>
      <w:r w:rsidRPr="000D211D">
        <w:rPr>
          <w:szCs w:val="22"/>
        </w:rPr>
        <w:t>campus</w:t>
      </w:r>
      <w:r w:rsidR="00273367" w:rsidRPr="000D211D">
        <w:rPr>
          <w:szCs w:val="22"/>
        </w:rPr>
        <w:t xml:space="preserve"> </w:t>
      </w:r>
      <w:r w:rsidRPr="000D211D">
        <w:rPr>
          <w:szCs w:val="22"/>
        </w:rPr>
        <w:t>for</w:t>
      </w:r>
      <w:r w:rsidR="00273367" w:rsidRPr="000D211D">
        <w:rPr>
          <w:szCs w:val="22"/>
        </w:rPr>
        <w:t xml:space="preserve"> </w:t>
      </w:r>
      <w:r w:rsidRPr="000D211D">
        <w:rPr>
          <w:szCs w:val="22"/>
        </w:rPr>
        <w:t>reasons</w:t>
      </w:r>
      <w:r w:rsidR="00273367" w:rsidRPr="000D211D">
        <w:rPr>
          <w:szCs w:val="22"/>
        </w:rPr>
        <w:t xml:space="preserve"> </w:t>
      </w:r>
      <w:r w:rsidRPr="000D211D">
        <w:rPr>
          <w:szCs w:val="22"/>
        </w:rPr>
        <w:t>unrelated</w:t>
      </w:r>
      <w:r w:rsidR="00273367" w:rsidRPr="000D211D">
        <w:rPr>
          <w:szCs w:val="22"/>
        </w:rPr>
        <w:t xml:space="preserve"> </w:t>
      </w:r>
      <w:r w:rsidRPr="000D211D">
        <w:rPr>
          <w:szCs w:val="22"/>
        </w:rPr>
        <w:t>to</w:t>
      </w:r>
      <w:r w:rsidR="00273367" w:rsidRPr="000D211D">
        <w:rPr>
          <w:szCs w:val="22"/>
        </w:rPr>
        <w:t xml:space="preserve"> </w:t>
      </w:r>
      <w:r w:rsidRPr="000D211D">
        <w:rPr>
          <w:szCs w:val="22"/>
        </w:rPr>
        <w:t>apprehending</w:t>
      </w:r>
      <w:r w:rsidR="00273367" w:rsidRPr="000D211D">
        <w:rPr>
          <w:szCs w:val="22"/>
        </w:rPr>
        <w:t xml:space="preserve"> </w:t>
      </w:r>
      <w:r w:rsidRPr="000D211D">
        <w:rPr>
          <w:szCs w:val="22"/>
        </w:rPr>
        <w:t>and</w:t>
      </w:r>
      <w:r w:rsidR="00273367" w:rsidRPr="000D211D">
        <w:rPr>
          <w:szCs w:val="22"/>
        </w:rPr>
        <w:t xml:space="preserve"> </w:t>
      </w:r>
      <w:r w:rsidRPr="000D211D">
        <w:rPr>
          <w:szCs w:val="22"/>
        </w:rPr>
        <w:t>removing</w:t>
      </w:r>
      <w:r w:rsidR="00273367" w:rsidRPr="001862D2">
        <w:rPr>
          <w:szCs w:val="22"/>
        </w:rPr>
        <w:t xml:space="preserve"> </w:t>
      </w:r>
      <w:r w:rsidRPr="001862D2">
        <w:rPr>
          <w:szCs w:val="22"/>
        </w:rPr>
        <w:t>an</w:t>
      </w:r>
      <w:r w:rsidR="00273367" w:rsidRPr="00254E7D">
        <w:rPr>
          <w:szCs w:val="22"/>
        </w:rPr>
        <w:t xml:space="preserve"> </w:t>
      </w:r>
      <w:r w:rsidRPr="00254E7D">
        <w:rPr>
          <w:szCs w:val="22"/>
        </w:rPr>
        <w:t>individual</w:t>
      </w:r>
      <w:r w:rsidR="00273367" w:rsidRPr="00254E7D">
        <w:rPr>
          <w:szCs w:val="22"/>
        </w:rPr>
        <w:t xml:space="preserve"> </w:t>
      </w:r>
      <w:r w:rsidRPr="00254E7D">
        <w:rPr>
          <w:szCs w:val="22"/>
        </w:rPr>
        <w:t>they</w:t>
      </w:r>
      <w:r w:rsidR="00273367" w:rsidRPr="000D211D">
        <w:rPr>
          <w:szCs w:val="22"/>
          <w:rPrChange w:id="20" w:author="Kathy Kottaras" w:date="2017-05-08T11:55:00Z">
            <w:rPr/>
          </w:rPrChange>
        </w:rPr>
        <w:t xml:space="preserve"> </w:t>
      </w:r>
      <w:r w:rsidRPr="000D211D">
        <w:rPr>
          <w:szCs w:val="22"/>
          <w:rPrChange w:id="21" w:author="Kathy Kottaras" w:date="2017-05-08T11:55:00Z">
            <w:rPr/>
          </w:rPrChange>
        </w:rPr>
        <w:t>believe</w:t>
      </w:r>
      <w:r w:rsidR="00273367" w:rsidRPr="000D211D">
        <w:rPr>
          <w:szCs w:val="22"/>
          <w:rPrChange w:id="22" w:author="Kathy Kottaras" w:date="2017-05-08T11:55:00Z">
            <w:rPr/>
          </w:rPrChange>
        </w:rPr>
        <w:t xml:space="preserve"> </w:t>
      </w:r>
      <w:r w:rsidRPr="000D211D">
        <w:rPr>
          <w:szCs w:val="22"/>
          <w:rPrChange w:id="23" w:author="Kathy Kottaras" w:date="2017-05-08T11:55:00Z">
            <w:rPr/>
          </w:rPrChange>
        </w:rPr>
        <w:t>is</w:t>
      </w:r>
      <w:r w:rsidR="00273367" w:rsidRPr="000D211D">
        <w:rPr>
          <w:szCs w:val="22"/>
          <w:rPrChange w:id="24" w:author="Kathy Kottaras" w:date="2017-05-08T11:55:00Z">
            <w:rPr/>
          </w:rPrChange>
        </w:rPr>
        <w:t xml:space="preserve"> </w:t>
      </w:r>
      <w:r w:rsidRPr="000D211D">
        <w:rPr>
          <w:szCs w:val="22"/>
          <w:rPrChange w:id="25" w:author="Kathy Kottaras" w:date="2017-05-08T11:55:00Z">
            <w:rPr/>
          </w:rPrChange>
        </w:rPr>
        <w:t>unlawfully</w:t>
      </w:r>
      <w:r w:rsidR="00273367" w:rsidRPr="000D211D">
        <w:rPr>
          <w:szCs w:val="22"/>
          <w:rPrChange w:id="26" w:author="Kathy Kottaras" w:date="2017-05-08T11:55:00Z">
            <w:rPr/>
          </w:rPrChange>
        </w:rPr>
        <w:t xml:space="preserve"> </w:t>
      </w:r>
      <w:r w:rsidRPr="000D211D">
        <w:rPr>
          <w:szCs w:val="22"/>
          <w:rPrChange w:id="27" w:author="Kathy Kottaras" w:date="2017-05-08T11:55:00Z">
            <w:rPr/>
          </w:rPrChange>
        </w:rPr>
        <w:t>present</w:t>
      </w:r>
      <w:r w:rsidR="00273367" w:rsidRPr="000D211D">
        <w:rPr>
          <w:szCs w:val="22"/>
          <w:rPrChange w:id="28" w:author="Kathy Kottaras" w:date="2017-05-08T11:55:00Z">
            <w:rPr/>
          </w:rPrChange>
        </w:rPr>
        <w:t xml:space="preserve"> </w:t>
      </w:r>
      <w:r w:rsidRPr="000D211D">
        <w:rPr>
          <w:szCs w:val="22"/>
          <w:rPrChange w:id="29" w:author="Kathy Kottaras" w:date="2017-05-08T11:55:00Z">
            <w:rPr/>
          </w:rPrChange>
        </w:rPr>
        <w:t>in</w:t>
      </w:r>
      <w:r w:rsidR="00273367" w:rsidRPr="000D211D">
        <w:rPr>
          <w:szCs w:val="22"/>
          <w:rPrChange w:id="30" w:author="Kathy Kottaras" w:date="2017-05-08T11:55:00Z">
            <w:rPr/>
          </w:rPrChange>
        </w:rPr>
        <w:t xml:space="preserve"> </w:t>
      </w:r>
      <w:r w:rsidRPr="000D211D">
        <w:rPr>
          <w:szCs w:val="22"/>
          <w:rPrChange w:id="31" w:author="Kathy Kottaras" w:date="2017-05-08T11:55:00Z">
            <w:rPr/>
          </w:rPrChange>
        </w:rPr>
        <w:t>the</w:t>
      </w:r>
      <w:r w:rsidR="00273367" w:rsidRPr="000D211D">
        <w:rPr>
          <w:szCs w:val="22"/>
          <w:rPrChange w:id="32" w:author="Kathy Kottaras" w:date="2017-05-08T11:55:00Z">
            <w:rPr/>
          </w:rPrChange>
        </w:rPr>
        <w:t xml:space="preserve"> </w:t>
      </w:r>
      <w:r w:rsidRPr="000D211D">
        <w:rPr>
          <w:szCs w:val="22"/>
          <w:rPrChange w:id="33" w:author="Kathy Kottaras" w:date="2017-05-08T11:55:00Z">
            <w:rPr/>
          </w:rPrChange>
        </w:rPr>
        <w:t>United</w:t>
      </w:r>
      <w:r w:rsidR="00273367" w:rsidRPr="000D211D">
        <w:rPr>
          <w:szCs w:val="22"/>
          <w:rPrChange w:id="34" w:author="Kathy Kottaras" w:date="2017-05-08T11:55:00Z">
            <w:rPr/>
          </w:rPrChange>
        </w:rPr>
        <w:t xml:space="preserve"> </w:t>
      </w:r>
      <w:r w:rsidRPr="000D211D">
        <w:rPr>
          <w:szCs w:val="22"/>
          <w:rPrChange w:id="35" w:author="Kathy Kottaras" w:date="2017-05-08T11:55:00Z">
            <w:rPr/>
          </w:rPrChange>
        </w:rPr>
        <w:t>States.</w:t>
      </w:r>
      <w:r w:rsidR="00273367" w:rsidRPr="000D211D">
        <w:rPr>
          <w:szCs w:val="22"/>
          <w:rPrChange w:id="36" w:author="Kathy Kottaras" w:date="2017-05-08T11:55:00Z">
            <w:rPr/>
          </w:rPrChange>
        </w:rPr>
        <w:t xml:space="preserve"> </w:t>
      </w:r>
      <w:r w:rsidRPr="000D211D">
        <w:rPr>
          <w:szCs w:val="22"/>
          <w:rPrChange w:id="37" w:author="Kathy Kottaras" w:date="2017-05-08T11:55:00Z">
            <w:rPr/>
          </w:rPrChange>
        </w:rPr>
        <w:t>For</w:t>
      </w:r>
      <w:r w:rsidR="00273367" w:rsidRPr="000D211D">
        <w:rPr>
          <w:szCs w:val="22"/>
          <w:rPrChange w:id="38" w:author="Kathy Kottaras" w:date="2017-05-08T11:55:00Z">
            <w:rPr/>
          </w:rPrChange>
        </w:rPr>
        <w:t xml:space="preserve"> </w:t>
      </w:r>
      <w:r w:rsidRPr="000D211D">
        <w:rPr>
          <w:szCs w:val="22"/>
          <w:rPrChange w:id="39" w:author="Kathy Kottaras" w:date="2017-05-08T11:55:00Z">
            <w:rPr/>
          </w:rPrChange>
        </w:rPr>
        <w:lastRenderedPageBreak/>
        <w:t>example,</w:t>
      </w:r>
      <w:r w:rsidR="00273367" w:rsidRPr="000D211D">
        <w:rPr>
          <w:szCs w:val="22"/>
          <w:rPrChange w:id="40" w:author="Kathy Kottaras" w:date="2017-05-08T11:55:00Z">
            <w:rPr/>
          </w:rPrChange>
        </w:rPr>
        <w:t xml:space="preserve"> </w:t>
      </w:r>
      <w:r w:rsidRPr="000D211D">
        <w:rPr>
          <w:szCs w:val="22"/>
          <w:rPrChange w:id="41" w:author="Kathy Kottaras" w:date="2017-05-08T11:55:00Z">
            <w:rPr/>
          </w:rPrChange>
        </w:rPr>
        <w:t>many</w:t>
      </w:r>
      <w:r w:rsidR="00273367" w:rsidRPr="000D211D">
        <w:rPr>
          <w:szCs w:val="22"/>
          <w:rPrChange w:id="42" w:author="Kathy Kottaras" w:date="2017-05-08T11:55:00Z">
            <w:rPr/>
          </w:rPrChange>
        </w:rPr>
        <w:t xml:space="preserve"> </w:t>
      </w:r>
      <w:r w:rsidRPr="000D211D">
        <w:rPr>
          <w:szCs w:val="22"/>
          <w:rPrChange w:id="43" w:author="Kathy Kottaras" w:date="2017-05-08T11:55:00Z">
            <w:rPr/>
          </w:rPrChange>
        </w:rPr>
        <w:t>international</w:t>
      </w:r>
      <w:r w:rsidR="00273367" w:rsidRPr="000D211D">
        <w:rPr>
          <w:szCs w:val="22"/>
          <w:rPrChange w:id="44" w:author="Kathy Kottaras" w:date="2017-05-08T11:55:00Z">
            <w:rPr/>
          </w:rPrChange>
        </w:rPr>
        <w:t xml:space="preserve"> </w:t>
      </w:r>
      <w:r w:rsidRPr="000D211D">
        <w:rPr>
          <w:szCs w:val="22"/>
          <w:rPrChange w:id="45" w:author="Kathy Kottaras" w:date="2017-05-08T11:55:00Z">
            <w:rPr/>
          </w:rPrChange>
        </w:rPr>
        <w:t>students</w:t>
      </w:r>
      <w:r w:rsidR="00273367" w:rsidRPr="000D211D">
        <w:rPr>
          <w:szCs w:val="22"/>
          <w:rPrChange w:id="46" w:author="Kathy Kottaras" w:date="2017-05-08T11:55:00Z">
            <w:rPr/>
          </w:rPrChange>
        </w:rPr>
        <w:t xml:space="preserve"> </w:t>
      </w:r>
      <w:r w:rsidRPr="000D211D">
        <w:rPr>
          <w:szCs w:val="22"/>
          <w:rPrChange w:id="47" w:author="Kathy Kottaras" w:date="2017-05-08T11:55:00Z">
            <w:rPr/>
          </w:rPrChange>
        </w:rPr>
        <w:t>participate</w:t>
      </w:r>
      <w:r w:rsidR="00273367" w:rsidRPr="000D211D">
        <w:rPr>
          <w:szCs w:val="22"/>
          <w:rPrChange w:id="48" w:author="Kathy Kottaras" w:date="2017-05-08T11:55:00Z">
            <w:rPr/>
          </w:rPrChange>
        </w:rPr>
        <w:t xml:space="preserve"> </w:t>
      </w:r>
      <w:r w:rsidRPr="000D211D">
        <w:rPr>
          <w:szCs w:val="22"/>
          <w:rPrChange w:id="49" w:author="Kathy Kottaras" w:date="2017-05-08T11:55:00Z">
            <w:rPr/>
          </w:rPrChange>
        </w:rPr>
        <w:t>in</w:t>
      </w:r>
      <w:r w:rsidR="00273367" w:rsidRPr="000D211D">
        <w:rPr>
          <w:szCs w:val="22"/>
          <w:rPrChange w:id="50" w:author="Kathy Kottaras" w:date="2017-05-08T11:55:00Z">
            <w:rPr/>
          </w:rPrChange>
        </w:rPr>
        <w:t xml:space="preserve"> </w:t>
      </w:r>
      <w:r w:rsidRPr="000D211D">
        <w:rPr>
          <w:szCs w:val="22"/>
          <w:rPrChange w:id="51" w:author="Kathy Kottaras" w:date="2017-05-08T11:55:00Z">
            <w:rPr/>
          </w:rPrChange>
        </w:rPr>
        <w:t>the</w:t>
      </w:r>
      <w:r w:rsidR="00273367" w:rsidRPr="000D211D">
        <w:rPr>
          <w:szCs w:val="22"/>
          <w:rPrChange w:id="52" w:author="Kathy Kottaras" w:date="2017-05-08T11:55:00Z">
            <w:rPr/>
          </w:rPrChange>
        </w:rPr>
        <w:t xml:space="preserve"> </w:t>
      </w:r>
      <w:r w:rsidRPr="000D211D">
        <w:rPr>
          <w:szCs w:val="22"/>
          <w:rPrChange w:id="53" w:author="Kathy Kottaras" w:date="2017-05-08T11:55:00Z">
            <w:rPr/>
          </w:rPrChange>
        </w:rPr>
        <w:t>U.S.</w:t>
      </w:r>
      <w:r w:rsidR="00273367" w:rsidRPr="000D211D">
        <w:rPr>
          <w:szCs w:val="22"/>
          <w:rPrChange w:id="54" w:author="Kathy Kottaras" w:date="2017-05-08T11:55:00Z">
            <w:rPr/>
          </w:rPrChange>
        </w:rPr>
        <w:t xml:space="preserve"> </w:t>
      </w:r>
      <w:r w:rsidRPr="000D211D">
        <w:rPr>
          <w:szCs w:val="22"/>
          <w:rPrChange w:id="55" w:author="Kathy Kottaras" w:date="2017-05-08T11:55:00Z">
            <w:rPr/>
          </w:rPrChange>
        </w:rPr>
        <w:t>State</w:t>
      </w:r>
      <w:r w:rsidR="00273367" w:rsidRPr="000D211D">
        <w:rPr>
          <w:szCs w:val="22"/>
          <w:rPrChange w:id="56" w:author="Kathy Kottaras" w:date="2017-05-08T11:55:00Z">
            <w:rPr/>
          </w:rPrChange>
        </w:rPr>
        <w:t xml:space="preserve"> </w:t>
      </w:r>
      <w:r w:rsidRPr="000D211D">
        <w:rPr>
          <w:szCs w:val="22"/>
          <w:rPrChange w:id="57" w:author="Kathy Kottaras" w:date="2017-05-08T11:55:00Z">
            <w:rPr/>
          </w:rPrChange>
        </w:rPr>
        <w:t>Department’s</w:t>
      </w:r>
      <w:r w:rsidR="00273367" w:rsidRPr="000D211D">
        <w:rPr>
          <w:szCs w:val="22"/>
          <w:rPrChange w:id="58" w:author="Kathy Kottaras" w:date="2017-05-08T11:55:00Z">
            <w:rPr/>
          </w:rPrChange>
        </w:rPr>
        <w:t xml:space="preserve"> </w:t>
      </w:r>
      <w:r w:rsidRPr="000D211D">
        <w:rPr>
          <w:szCs w:val="22"/>
          <w:rPrChange w:id="59" w:author="Kathy Kottaras" w:date="2017-05-08T11:55:00Z">
            <w:rPr/>
          </w:rPrChange>
        </w:rPr>
        <w:t>Student</w:t>
      </w:r>
      <w:r w:rsidR="00273367" w:rsidRPr="000D211D">
        <w:rPr>
          <w:szCs w:val="22"/>
          <w:rPrChange w:id="60" w:author="Kathy Kottaras" w:date="2017-05-08T11:55:00Z">
            <w:rPr/>
          </w:rPrChange>
        </w:rPr>
        <w:t xml:space="preserve"> </w:t>
      </w:r>
      <w:r w:rsidRPr="000D211D">
        <w:rPr>
          <w:szCs w:val="22"/>
          <w:rPrChange w:id="61" w:author="Kathy Kottaras" w:date="2017-05-08T11:55:00Z">
            <w:rPr/>
          </w:rPrChange>
        </w:rPr>
        <w:t>and</w:t>
      </w:r>
      <w:r w:rsidR="00273367" w:rsidRPr="000D211D">
        <w:rPr>
          <w:szCs w:val="22"/>
          <w:rPrChange w:id="62" w:author="Kathy Kottaras" w:date="2017-05-08T11:55:00Z">
            <w:rPr/>
          </w:rPrChange>
        </w:rPr>
        <w:t xml:space="preserve"> </w:t>
      </w:r>
      <w:r w:rsidRPr="000D211D">
        <w:rPr>
          <w:szCs w:val="22"/>
          <w:rPrChange w:id="63" w:author="Kathy Kottaras" w:date="2017-05-08T11:55:00Z">
            <w:rPr/>
          </w:rPrChange>
        </w:rPr>
        <w:t>Exchange</w:t>
      </w:r>
      <w:r w:rsidR="00273367" w:rsidRPr="000D211D">
        <w:rPr>
          <w:szCs w:val="22"/>
          <w:rPrChange w:id="64" w:author="Kathy Kottaras" w:date="2017-05-08T11:55:00Z">
            <w:rPr/>
          </w:rPrChange>
        </w:rPr>
        <w:t xml:space="preserve"> </w:t>
      </w:r>
      <w:r w:rsidRPr="000D211D">
        <w:rPr>
          <w:szCs w:val="22"/>
          <w:rPrChange w:id="65" w:author="Kathy Kottaras" w:date="2017-05-08T11:55:00Z">
            <w:rPr/>
          </w:rPrChange>
        </w:rPr>
        <w:t>Visitor</w:t>
      </w:r>
      <w:r w:rsidR="00273367" w:rsidRPr="000D211D">
        <w:rPr>
          <w:szCs w:val="22"/>
          <w:rPrChange w:id="66" w:author="Kathy Kottaras" w:date="2017-05-08T11:55:00Z">
            <w:rPr/>
          </w:rPrChange>
        </w:rPr>
        <w:t xml:space="preserve"> </w:t>
      </w:r>
      <w:r w:rsidRPr="000D211D">
        <w:rPr>
          <w:szCs w:val="22"/>
          <w:rPrChange w:id="67" w:author="Kathy Kottaras" w:date="2017-05-08T11:55:00Z">
            <w:rPr/>
          </w:rPrChange>
        </w:rPr>
        <w:t>Program</w:t>
      </w:r>
      <w:r w:rsidR="00273367" w:rsidRPr="000D211D">
        <w:rPr>
          <w:szCs w:val="22"/>
          <w:rPrChange w:id="68" w:author="Kathy Kottaras" w:date="2017-05-08T11:55:00Z">
            <w:rPr/>
          </w:rPrChange>
        </w:rPr>
        <w:t xml:space="preserve"> </w:t>
      </w:r>
      <w:r w:rsidRPr="000D211D">
        <w:rPr>
          <w:szCs w:val="22"/>
          <w:rPrChange w:id="69" w:author="Kathy Kottaras" w:date="2017-05-08T11:55:00Z">
            <w:rPr/>
          </w:rPrChange>
        </w:rPr>
        <w:t>(SEVP).</w:t>
      </w:r>
      <w:r w:rsidR="00273367" w:rsidRPr="000D211D">
        <w:rPr>
          <w:szCs w:val="22"/>
          <w:rPrChange w:id="70" w:author="Kathy Kottaras" w:date="2017-05-08T11:55:00Z">
            <w:rPr/>
          </w:rPrChange>
        </w:rPr>
        <w:t xml:space="preserve"> </w:t>
      </w:r>
      <w:r w:rsidRPr="000D211D">
        <w:rPr>
          <w:szCs w:val="22"/>
          <w:rPrChange w:id="71" w:author="Kathy Kottaras" w:date="2017-05-08T11:55:00Z">
            <w:rPr/>
          </w:rPrChange>
        </w:rPr>
        <w:t>The</w:t>
      </w:r>
      <w:r w:rsidR="00273367" w:rsidRPr="000D211D">
        <w:rPr>
          <w:szCs w:val="22"/>
          <w:rPrChange w:id="72" w:author="Kathy Kottaras" w:date="2017-05-08T11:55:00Z">
            <w:rPr/>
          </w:rPrChange>
        </w:rPr>
        <w:t xml:space="preserve"> </w:t>
      </w:r>
      <w:r w:rsidRPr="000D211D">
        <w:rPr>
          <w:szCs w:val="22"/>
          <w:rPrChange w:id="73" w:author="Kathy Kottaras" w:date="2017-05-08T11:55:00Z">
            <w:rPr/>
          </w:rPrChange>
        </w:rPr>
        <w:t>District</w:t>
      </w:r>
      <w:r w:rsidR="00273367" w:rsidRPr="000D211D">
        <w:rPr>
          <w:szCs w:val="22"/>
          <w:rPrChange w:id="74" w:author="Kathy Kottaras" w:date="2017-05-08T11:55:00Z">
            <w:rPr/>
          </w:rPrChange>
        </w:rPr>
        <w:t xml:space="preserve"> </w:t>
      </w:r>
      <w:r w:rsidRPr="000D211D">
        <w:rPr>
          <w:szCs w:val="22"/>
          <w:rPrChange w:id="75" w:author="Kathy Kottaras" w:date="2017-05-08T11:55:00Z">
            <w:rPr/>
          </w:rPrChange>
        </w:rPr>
        <w:t>is</w:t>
      </w:r>
      <w:r w:rsidR="00273367" w:rsidRPr="000D211D">
        <w:rPr>
          <w:szCs w:val="22"/>
          <w:rPrChange w:id="76" w:author="Kathy Kottaras" w:date="2017-05-08T11:55:00Z">
            <w:rPr/>
          </w:rPrChange>
        </w:rPr>
        <w:t xml:space="preserve"> </w:t>
      </w:r>
      <w:r w:rsidRPr="000D211D">
        <w:rPr>
          <w:szCs w:val="22"/>
          <w:rPrChange w:id="77" w:author="Kathy Kottaras" w:date="2017-05-08T11:55:00Z">
            <w:rPr/>
          </w:rPrChange>
        </w:rPr>
        <w:t>required</w:t>
      </w:r>
      <w:r w:rsidR="00273367" w:rsidRPr="000D211D">
        <w:rPr>
          <w:szCs w:val="22"/>
          <w:rPrChange w:id="78" w:author="Kathy Kottaras" w:date="2017-05-08T11:55:00Z">
            <w:rPr/>
          </w:rPrChange>
        </w:rPr>
        <w:t xml:space="preserve"> </w:t>
      </w:r>
      <w:r w:rsidRPr="000D211D">
        <w:rPr>
          <w:szCs w:val="22"/>
          <w:rPrChange w:id="79" w:author="Kathy Kottaras" w:date="2017-05-08T11:55:00Z">
            <w:rPr/>
          </w:rPrChange>
        </w:rPr>
        <w:t>to</w:t>
      </w:r>
      <w:r w:rsidR="00273367" w:rsidRPr="000D211D">
        <w:rPr>
          <w:szCs w:val="22"/>
          <w:rPrChange w:id="80" w:author="Kathy Kottaras" w:date="2017-05-08T11:55:00Z">
            <w:rPr/>
          </w:rPrChange>
        </w:rPr>
        <w:t xml:space="preserve"> </w:t>
      </w:r>
      <w:r w:rsidRPr="000D211D">
        <w:rPr>
          <w:szCs w:val="22"/>
          <w:rPrChange w:id="81" w:author="Kathy Kottaras" w:date="2017-05-08T11:55:00Z">
            <w:rPr/>
          </w:rPrChange>
        </w:rPr>
        <w:t>report</w:t>
      </w:r>
      <w:r w:rsidR="00273367" w:rsidRPr="000D211D">
        <w:rPr>
          <w:szCs w:val="22"/>
          <w:rPrChange w:id="82" w:author="Kathy Kottaras" w:date="2017-05-08T11:55:00Z">
            <w:rPr/>
          </w:rPrChange>
        </w:rPr>
        <w:t xml:space="preserve"> </w:t>
      </w:r>
      <w:r w:rsidRPr="000D211D">
        <w:rPr>
          <w:szCs w:val="22"/>
          <w:rPrChange w:id="83" w:author="Kathy Kottaras" w:date="2017-05-08T11:55:00Z">
            <w:rPr/>
          </w:rPrChange>
        </w:rPr>
        <w:t>certain</w:t>
      </w:r>
      <w:r w:rsidR="00273367" w:rsidRPr="000D211D">
        <w:rPr>
          <w:szCs w:val="22"/>
          <w:rPrChange w:id="84" w:author="Kathy Kottaras" w:date="2017-05-08T11:55:00Z">
            <w:rPr/>
          </w:rPrChange>
        </w:rPr>
        <w:t xml:space="preserve"> </w:t>
      </w:r>
      <w:r w:rsidRPr="000D211D">
        <w:rPr>
          <w:szCs w:val="22"/>
          <w:rPrChange w:id="85" w:author="Kathy Kottaras" w:date="2017-05-08T11:55:00Z">
            <w:rPr/>
          </w:rPrChange>
        </w:rPr>
        <w:t>information</w:t>
      </w:r>
      <w:r w:rsidR="00273367" w:rsidRPr="000D211D">
        <w:rPr>
          <w:szCs w:val="22"/>
          <w:rPrChange w:id="86" w:author="Kathy Kottaras" w:date="2017-05-08T11:55:00Z">
            <w:rPr/>
          </w:rPrChange>
        </w:rPr>
        <w:t xml:space="preserve"> </w:t>
      </w:r>
      <w:r w:rsidRPr="000D211D">
        <w:rPr>
          <w:szCs w:val="22"/>
          <w:rPrChange w:id="87" w:author="Kathy Kottaras" w:date="2017-05-08T11:55:00Z">
            <w:rPr/>
          </w:rPrChange>
        </w:rPr>
        <w:t>about</w:t>
      </w:r>
      <w:r w:rsidR="00273367" w:rsidRPr="000D211D">
        <w:rPr>
          <w:szCs w:val="22"/>
          <w:rPrChange w:id="88" w:author="Kathy Kottaras" w:date="2017-05-08T11:55:00Z">
            <w:rPr/>
          </w:rPrChange>
        </w:rPr>
        <w:t xml:space="preserve"> </w:t>
      </w:r>
      <w:r w:rsidRPr="000D211D">
        <w:rPr>
          <w:szCs w:val="22"/>
          <w:rPrChange w:id="89" w:author="Kathy Kottaras" w:date="2017-05-08T11:55:00Z">
            <w:rPr/>
          </w:rPrChange>
        </w:rPr>
        <w:t>SEVP</w:t>
      </w:r>
      <w:r w:rsidR="00273367" w:rsidRPr="000D211D">
        <w:rPr>
          <w:szCs w:val="22"/>
          <w:rPrChange w:id="90" w:author="Kathy Kottaras" w:date="2017-05-08T11:55:00Z">
            <w:rPr/>
          </w:rPrChange>
        </w:rPr>
        <w:t xml:space="preserve"> </w:t>
      </w:r>
      <w:r w:rsidRPr="000D211D">
        <w:rPr>
          <w:szCs w:val="22"/>
          <w:rPrChange w:id="91" w:author="Kathy Kottaras" w:date="2017-05-08T11:55:00Z">
            <w:rPr/>
          </w:rPrChange>
        </w:rPr>
        <w:t>students</w:t>
      </w:r>
      <w:r w:rsidR="00273367" w:rsidRPr="000D211D">
        <w:rPr>
          <w:szCs w:val="22"/>
          <w:rPrChange w:id="92" w:author="Kathy Kottaras" w:date="2017-05-08T11:55:00Z">
            <w:rPr/>
          </w:rPrChange>
        </w:rPr>
        <w:t xml:space="preserve"> </w:t>
      </w:r>
      <w:r w:rsidRPr="000D211D">
        <w:rPr>
          <w:szCs w:val="22"/>
          <w:rPrChange w:id="93" w:author="Kathy Kottaras" w:date="2017-05-08T11:55:00Z">
            <w:rPr/>
          </w:rPrChange>
        </w:rPr>
        <w:t>to</w:t>
      </w:r>
      <w:r w:rsidR="00273367" w:rsidRPr="000D211D">
        <w:rPr>
          <w:szCs w:val="22"/>
          <w:rPrChange w:id="94" w:author="Kathy Kottaras" w:date="2017-05-08T11:55:00Z">
            <w:rPr/>
          </w:rPrChange>
        </w:rPr>
        <w:t xml:space="preserve"> </w:t>
      </w:r>
      <w:r w:rsidRPr="000D211D">
        <w:rPr>
          <w:szCs w:val="22"/>
          <w:rPrChange w:id="95" w:author="Kathy Kottaras" w:date="2017-05-08T11:55:00Z">
            <w:rPr/>
          </w:rPrChange>
        </w:rPr>
        <w:t>ICE,</w:t>
      </w:r>
      <w:r w:rsidR="00273367" w:rsidRPr="000D211D">
        <w:rPr>
          <w:szCs w:val="22"/>
          <w:rPrChange w:id="96" w:author="Kathy Kottaras" w:date="2017-05-08T11:55:00Z">
            <w:rPr/>
          </w:rPrChange>
        </w:rPr>
        <w:t xml:space="preserve"> </w:t>
      </w:r>
      <w:r w:rsidRPr="000D211D">
        <w:rPr>
          <w:szCs w:val="22"/>
          <w:rPrChange w:id="97" w:author="Kathy Kottaras" w:date="2017-05-08T11:55:00Z">
            <w:rPr/>
          </w:rPrChange>
        </w:rPr>
        <w:t>and</w:t>
      </w:r>
      <w:r w:rsidR="00273367" w:rsidRPr="000D211D">
        <w:rPr>
          <w:szCs w:val="22"/>
          <w:rPrChange w:id="98" w:author="Kathy Kottaras" w:date="2017-05-08T11:55:00Z">
            <w:rPr/>
          </w:rPrChange>
        </w:rPr>
        <w:t xml:space="preserve"> </w:t>
      </w:r>
      <w:r w:rsidRPr="000D211D">
        <w:rPr>
          <w:szCs w:val="22"/>
          <w:rPrChange w:id="99" w:author="Kathy Kottaras" w:date="2017-05-08T11:55:00Z">
            <w:rPr/>
          </w:rPrChange>
        </w:rPr>
        <w:t>ICE</w:t>
      </w:r>
      <w:r w:rsidR="00273367" w:rsidRPr="000D211D">
        <w:rPr>
          <w:szCs w:val="22"/>
          <w:rPrChange w:id="100" w:author="Kathy Kottaras" w:date="2017-05-08T11:55:00Z">
            <w:rPr/>
          </w:rPrChange>
        </w:rPr>
        <w:t xml:space="preserve"> </w:t>
      </w:r>
      <w:r w:rsidRPr="000D211D">
        <w:rPr>
          <w:szCs w:val="22"/>
          <w:rPrChange w:id="101" w:author="Kathy Kottaras" w:date="2017-05-08T11:55:00Z">
            <w:rPr/>
          </w:rPrChange>
        </w:rPr>
        <w:t>may</w:t>
      </w:r>
      <w:r w:rsidR="00273367" w:rsidRPr="000D211D">
        <w:rPr>
          <w:szCs w:val="22"/>
          <w:rPrChange w:id="102" w:author="Kathy Kottaras" w:date="2017-05-08T11:55:00Z">
            <w:rPr/>
          </w:rPrChange>
        </w:rPr>
        <w:t xml:space="preserve"> </w:t>
      </w:r>
      <w:r w:rsidRPr="000D211D">
        <w:rPr>
          <w:szCs w:val="22"/>
          <w:rPrChange w:id="103" w:author="Kathy Kottaras" w:date="2017-05-08T11:55:00Z">
            <w:rPr/>
          </w:rPrChange>
        </w:rPr>
        <w:t>come</w:t>
      </w:r>
      <w:r w:rsidR="00273367" w:rsidRPr="000D211D">
        <w:rPr>
          <w:szCs w:val="22"/>
          <w:rPrChange w:id="104" w:author="Kathy Kottaras" w:date="2017-05-08T11:55:00Z">
            <w:rPr/>
          </w:rPrChange>
        </w:rPr>
        <w:t xml:space="preserve"> </w:t>
      </w:r>
      <w:r w:rsidRPr="000D211D">
        <w:rPr>
          <w:szCs w:val="22"/>
          <w:rPrChange w:id="105" w:author="Kathy Kottaras" w:date="2017-05-08T11:55:00Z">
            <w:rPr/>
          </w:rPrChange>
        </w:rPr>
        <w:t>to</w:t>
      </w:r>
      <w:r w:rsidR="00273367" w:rsidRPr="000D211D">
        <w:rPr>
          <w:szCs w:val="22"/>
          <w:rPrChange w:id="106" w:author="Kathy Kottaras" w:date="2017-05-08T11:55:00Z">
            <w:rPr/>
          </w:rPrChange>
        </w:rPr>
        <w:t xml:space="preserve"> </w:t>
      </w:r>
      <w:r w:rsidRPr="000D211D">
        <w:rPr>
          <w:szCs w:val="22"/>
          <w:rPrChange w:id="107" w:author="Kathy Kottaras" w:date="2017-05-08T11:55:00Z">
            <w:rPr/>
          </w:rPrChange>
        </w:rPr>
        <w:t>our</w:t>
      </w:r>
      <w:r w:rsidR="00273367" w:rsidRPr="000D211D">
        <w:rPr>
          <w:szCs w:val="22"/>
          <w:rPrChange w:id="108" w:author="Kathy Kottaras" w:date="2017-05-08T11:55:00Z">
            <w:rPr/>
          </w:rPrChange>
        </w:rPr>
        <w:t xml:space="preserve"> </w:t>
      </w:r>
      <w:r w:rsidRPr="000D211D">
        <w:rPr>
          <w:szCs w:val="22"/>
          <w:rPrChange w:id="109" w:author="Kathy Kottaras" w:date="2017-05-08T11:55:00Z">
            <w:rPr/>
          </w:rPrChange>
        </w:rPr>
        <w:t>facilities</w:t>
      </w:r>
      <w:r w:rsidR="00273367" w:rsidRPr="000D211D">
        <w:rPr>
          <w:szCs w:val="22"/>
          <w:rPrChange w:id="110" w:author="Kathy Kottaras" w:date="2017-05-08T11:55:00Z">
            <w:rPr/>
          </w:rPrChange>
        </w:rPr>
        <w:t xml:space="preserve"> </w:t>
      </w:r>
      <w:r w:rsidRPr="000D211D">
        <w:rPr>
          <w:szCs w:val="22"/>
          <w:rPrChange w:id="111" w:author="Kathy Kottaras" w:date="2017-05-08T11:55:00Z">
            <w:rPr/>
          </w:rPrChange>
        </w:rPr>
        <w:t>and</w:t>
      </w:r>
      <w:r w:rsidR="00273367" w:rsidRPr="000D211D">
        <w:rPr>
          <w:szCs w:val="22"/>
          <w:rPrChange w:id="112" w:author="Kathy Kottaras" w:date="2017-05-08T11:55:00Z">
            <w:rPr/>
          </w:rPrChange>
        </w:rPr>
        <w:t xml:space="preserve"> </w:t>
      </w:r>
      <w:r w:rsidRPr="000D211D">
        <w:rPr>
          <w:szCs w:val="22"/>
          <w:rPrChange w:id="113" w:author="Kathy Kottaras" w:date="2017-05-08T11:55:00Z">
            <w:rPr/>
          </w:rPrChange>
        </w:rPr>
        <w:t>grounds</w:t>
      </w:r>
      <w:r w:rsidR="00273367" w:rsidRPr="000D211D">
        <w:rPr>
          <w:szCs w:val="22"/>
          <w:rPrChange w:id="114" w:author="Kathy Kottaras" w:date="2017-05-08T11:55:00Z">
            <w:rPr/>
          </w:rPrChange>
        </w:rPr>
        <w:t xml:space="preserve"> </w:t>
      </w:r>
      <w:r w:rsidRPr="000D211D">
        <w:rPr>
          <w:szCs w:val="22"/>
          <w:rPrChange w:id="115" w:author="Kathy Kottaras" w:date="2017-05-08T11:55:00Z">
            <w:rPr/>
          </w:rPrChange>
        </w:rPr>
        <w:t>to</w:t>
      </w:r>
      <w:r w:rsidR="00273367" w:rsidRPr="000D211D">
        <w:rPr>
          <w:szCs w:val="22"/>
          <w:rPrChange w:id="116" w:author="Kathy Kottaras" w:date="2017-05-08T11:55:00Z">
            <w:rPr/>
          </w:rPrChange>
        </w:rPr>
        <w:t xml:space="preserve"> </w:t>
      </w:r>
      <w:r w:rsidRPr="000D211D">
        <w:rPr>
          <w:szCs w:val="22"/>
          <w:rPrChange w:id="117" w:author="Kathy Kottaras" w:date="2017-05-08T11:55:00Z">
            <w:rPr/>
          </w:rPrChange>
        </w:rPr>
        <w:t>meet</w:t>
      </w:r>
      <w:r w:rsidR="00273367" w:rsidRPr="000D211D">
        <w:rPr>
          <w:szCs w:val="22"/>
          <w:rPrChange w:id="118" w:author="Kathy Kottaras" w:date="2017-05-08T11:55:00Z">
            <w:rPr/>
          </w:rPrChange>
        </w:rPr>
        <w:t xml:space="preserve"> </w:t>
      </w:r>
      <w:r w:rsidRPr="000D211D">
        <w:rPr>
          <w:szCs w:val="22"/>
          <w:rPrChange w:id="119" w:author="Kathy Kottaras" w:date="2017-05-08T11:55:00Z">
            <w:rPr/>
          </w:rPrChange>
        </w:rPr>
        <w:t>with</w:t>
      </w:r>
      <w:r w:rsidR="00273367" w:rsidRPr="000D211D">
        <w:rPr>
          <w:szCs w:val="22"/>
          <w:rPrChange w:id="120" w:author="Kathy Kottaras" w:date="2017-05-08T11:55:00Z">
            <w:rPr/>
          </w:rPrChange>
        </w:rPr>
        <w:t xml:space="preserve"> </w:t>
      </w:r>
      <w:r w:rsidRPr="000D211D">
        <w:rPr>
          <w:szCs w:val="22"/>
          <w:rPrChange w:id="121" w:author="Kathy Kottaras" w:date="2017-05-08T11:55:00Z">
            <w:rPr/>
          </w:rPrChange>
        </w:rPr>
        <w:t>SEVP</w:t>
      </w:r>
      <w:r w:rsidR="00273367" w:rsidRPr="000D211D">
        <w:rPr>
          <w:szCs w:val="22"/>
          <w:rPrChange w:id="122" w:author="Kathy Kottaras" w:date="2017-05-08T11:55:00Z">
            <w:rPr/>
          </w:rPrChange>
        </w:rPr>
        <w:t xml:space="preserve"> </w:t>
      </w:r>
      <w:r w:rsidRPr="000D211D">
        <w:rPr>
          <w:szCs w:val="22"/>
          <w:rPrChange w:id="123" w:author="Kathy Kottaras" w:date="2017-05-08T11:55:00Z">
            <w:rPr/>
          </w:rPrChange>
        </w:rPr>
        <w:t>students</w:t>
      </w:r>
      <w:r w:rsidR="00273367" w:rsidRPr="000D211D">
        <w:rPr>
          <w:szCs w:val="22"/>
          <w:rPrChange w:id="124" w:author="Kathy Kottaras" w:date="2017-05-08T11:55:00Z">
            <w:rPr/>
          </w:rPrChange>
        </w:rPr>
        <w:t xml:space="preserve"> </w:t>
      </w:r>
      <w:r w:rsidRPr="000D211D">
        <w:rPr>
          <w:szCs w:val="22"/>
          <w:rPrChange w:id="125" w:author="Kathy Kottaras" w:date="2017-05-08T11:55:00Z">
            <w:rPr/>
          </w:rPrChange>
        </w:rPr>
        <w:t>and</w:t>
      </w:r>
      <w:r w:rsidR="00273367" w:rsidRPr="000D211D">
        <w:rPr>
          <w:szCs w:val="22"/>
          <w:rPrChange w:id="126" w:author="Kathy Kottaras" w:date="2017-05-08T11:55:00Z">
            <w:rPr/>
          </w:rPrChange>
        </w:rPr>
        <w:t xml:space="preserve"> </w:t>
      </w:r>
      <w:r w:rsidRPr="000D211D">
        <w:rPr>
          <w:szCs w:val="22"/>
          <w:rPrChange w:id="127" w:author="Kathy Kottaras" w:date="2017-05-08T11:55:00Z">
            <w:rPr/>
          </w:rPrChange>
        </w:rPr>
        <w:t>/or</w:t>
      </w:r>
      <w:r w:rsidR="00273367" w:rsidRPr="000D211D">
        <w:rPr>
          <w:szCs w:val="22"/>
          <w:rPrChange w:id="128" w:author="Kathy Kottaras" w:date="2017-05-08T11:55:00Z">
            <w:rPr/>
          </w:rPrChange>
        </w:rPr>
        <w:t xml:space="preserve"> </w:t>
      </w:r>
      <w:r w:rsidRPr="000D211D">
        <w:rPr>
          <w:szCs w:val="22"/>
          <w:rPrChange w:id="129" w:author="Kathy Kottaras" w:date="2017-05-08T11:55:00Z">
            <w:rPr/>
          </w:rPrChange>
        </w:rPr>
        <w:t>District</w:t>
      </w:r>
      <w:r w:rsidR="00273367" w:rsidRPr="000D211D">
        <w:rPr>
          <w:szCs w:val="22"/>
          <w:rPrChange w:id="130" w:author="Kathy Kottaras" w:date="2017-05-08T11:55:00Z">
            <w:rPr/>
          </w:rPrChange>
        </w:rPr>
        <w:t xml:space="preserve"> </w:t>
      </w:r>
      <w:r w:rsidRPr="000D211D">
        <w:rPr>
          <w:szCs w:val="22"/>
          <w:rPrChange w:id="131" w:author="Kathy Kottaras" w:date="2017-05-08T11:55:00Z">
            <w:rPr/>
          </w:rPrChange>
        </w:rPr>
        <w:t>staff</w:t>
      </w:r>
      <w:r w:rsidR="00273367" w:rsidRPr="000D211D">
        <w:rPr>
          <w:szCs w:val="22"/>
          <w:rPrChange w:id="132" w:author="Kathy Kottaras" w:date="2017-05-08T11:55:00Z">
            <w:rPr/>
          </w:rPrChange>
        </w:rPr>
        <w:t xml:space="preserve"> </w:t>
      </w:r>
      <w:r w:rsidRPr="000D211D">
        <w:rPr>
          <w:szCs w:val="22"/>
          <w:rPrChange w:id="133" w:author="Kathy Kottaras" w:date="2017-05-08T11:55:00Z">
            <w:rPr/>
          </w:rPrChange>
        </w:rPr>
        <w:t>that</w:t>
      </w:r>
      <w:r w:rsidR="00273367" w:rsidRPr="000D211D">
        <w:rPr>
          <w:szCs w:val="22"/>
          <w:rPrChange w:id="134" w:author="Kathy Kottaras" w:date="2017-05-08T11:55:00Z">
            <w:rPr/>
          </w:rPrChange>
        </w:rPr>
        <w:t xml:space="preserve"> </w:t>
      </w:r>
      <w:r w:rsidRPr="000D211D">
        <w:rPr>
          <w:szCs w:val="22"/>
          <w:rPrChange w:id="135" w:author="Kathy Kottaras" w:date="2017-05-08T11:55:00Z">
            <w:rPr/>
          </w:rPrChange>
        </w:rPr>
        <w:t>have</w:t>
      </w:r>
      <w:r w:rsidR="00273367" w:rsidRPr="000D211D">
        <w:rPr>
          <w:szCs w:val="22"/>
          <w:rPrChange w:id="136" w:author="Kathy Kottaras" w:date="2017-05-08T11:55:00Z">
            <w:rPr/>
          </w:rPrChange>
        </w:rPr>
        <w:t xml:space="preserve"> </w:t>
      </w:r>
      <w:r w:rsidRPr="000D211D">
        <w:rPr>
          <w:szCs w:val="22"/>
          <w:rPrChange w:id="137" w:author="Kathy Kottaras" w:date="2017-05-08T11:55:00Z">
            <w:rPr/>
          </w:rPrChange>
        </w:rPr>
        <w:t>responsibilities</w:t>
      </w:r>
      <w:r w:rsidR="00273367" w:rsidRPr="000D211D">
        <w:rPr>
          <w:szCs w:val="22"/>
          <w:rPrChange w:id="138" w:author="Kathy Kottaras" w:date="2017-05-08T11:55:00Z">
            <w:rPr/>
          </w:rPrChange>
        </w:rPr>
        <w:t xml:space="preserve"> </w:t>
      </w:r>
      <w:r w:rsidRPr="000D211D">
        <w:rPr>
          <w:szCs w:val="22"/>
          <w:rPrChange w:id="139" w:author="Kathy Kottaras" w:date="2017-05-08T11:55:00Z">
            <w:rPr/>
          </w:rPrChange>
        </w:rPr>
        <w:t>under</w:t>
      </w:r>
      <w:r w:rsidR="00273367" w:rsidRPr="000D211D">
        <w:rPr>
          <w:szCs w:val="22"/>
          <w:rPrChange w:id="140" w:author="Kathy Kottaras" w:date="2017-05-08T11:55:00Z">
            <w:rPr/>
          </w:rPrChange>
        </w:rPr>
        <w:t xml:space="preserve"> </w:t>
      </w:r>
      <w:r w:rsidRPr="000D211D">
        <w:rPr>
          <w:szCs w:val="22"/>
          <w:rPrChange w:id="141" w:author="Kathy Kottaras" w:date="2017-05-08T11:55:00Z">
            <w:rPr/>
          </w:rPrChange>
        </w:rPr>
        <w:t>the</w:t>
      </w:r>
      <w:r w:rsidR="00273367" w:rsidRPr="000D211D">
        <w:rPr>
          <w:szCs w:val="22"/>
          <w:rPrChange w:id="142" w:author="Kathy Kottaras" w:date="2017-05-08T11:55:00Z">
            <w:rPr/>
          </w:rPrChange>
        </w:rPr>
        <w:t xml:space="preserve"> </w:t>
      </w:r>
      <w:r w:rsidRPr="000D211D">
        <w:rPr>
          <w:szCs w:val="22"/>
          <w:rPrChange w:id="143" w:author="Kathy Kottaras" w:date="2017-05-08T11:55:00Z">
            <w:rPr/>
          </w:rPrChange>
        </w:rPr>
        <w:t>SEVP.</w:t>
      </w:r>
      <w:r w:rsidR="00273367" w:rsidRPr="000D211D">
        <w:rPr>
          <w:szCs w:val="22"/>
          <w:rPrChange w:id="144" w:author="Kathy Kottaras" w:date="2017-05-08T11:55:00Z">
            <w:rPr/>
          </w:rPrChange>
        </w:rPr>
        <w:t xml:space="preserve"> </w:t>
      </w:r>
      <w:r w:rsidRPr="000D211D">
        <w:rPr>
          <w:szCs w:val="22"/>
          <w:rPrChange w:id="145" w:author="Kathy Kottaras" w:date="2017-05-08T11:55:00Z">
            <w:rPr/>
          </w:rPrChange>
        </w:rPr>
        <w:t>ICE</w:t>
      </w:r>
      <w:r w:rsidR="00273367" w:rsidRPr="000D211D">
        <w:rPr>
          <w:szCs w:val="22"/>
          <w:rPrChange w:id="146" w:author="Kathy Kottaras" w:date="2017-05-08T11:55:00Z">
            <w:rPr/>
          </w:rPrChange>
        </w:rPr>
        <w:t xml:space="preserve"> </w:t>
      </w:r>
      <w:r w:rsidRPr="000D211D">
        <w:rPr>
          <w:szCs w:val="22"/>
          <w:rPrChange w:id="147" w:author="Kathy Kottaras" w:date="2017-05-08T11:55:00Z">
            <w:rPr/>
          </w:rPrChange>
        </w:rPr>
        <w:t>and</w:t>
      </w:r>
      <w:r w:rsidR="00273367" w:rsidRPr="000D211D">
        <w:rPr>
          <w:szCs w:val="22"/>
          <w:rPrChange w:id="148" w:author="Kathy Kottaras" w:date="2017-05-08T11:55:00Z">
            <w:rPr/>
          </w:rPrChange>
        </w:rPr>
        <w:t xml:space="preserve"> </w:t>
      </w:r>
      <w:r w:rsidRPr="000D211D">
        <w:rPr>
          <w:szCs w:val="22"/>
          <w:rPrChange w:id="149" w:author="Kathy Kottaras" w:date="2017-05-08T11:55:00Z">
            <w:rPr/>
          </w:rPrChange>
        </w:rPr>
        <w:t>CBP</w:t>
      </w:r>
      <w:r w:rsidR="00273367" w:rsidRPr="000D211D">
        <w:rPr>
          <w:szCs w:val="22"/>
          <w:rPrChange w:id="150" w:author="Kathy Kottaras" w:date="2017-05-08T11:55:00Z">
            <w:rPr/>
          </w:rPrChange>
        </w:rPr>
        <w:t xml:space="preserve"> </w:t>
      </w:r>
      <w:r w:rsidRPr="000D211D">
        <w:rPr>
          <w:szCs w:val="22"/>
          <w:rPrChange w:id="151" w:author="Kathy Kottaras" w:date="2017-05-08T11:55:00Z">
            <w:rPr/>
          </w:rPrChange>
        </w:rPr>
        <w:t>may</w:t>
      </w:r>
      <w:r w:rsidR="00273367" w:rsidRPr="000D211D">
        <w:rPr>
          <w:szCs w:val="22"/>
          <w:rPrChange w:id="152" w:author="Kathy Kottaras" w:date="2017-05-08T11:55:00Z">
            <w:rPr/>
          </w:rPrChange>
        </w:rPr>
        <w:t xml:space="preserve"> </w:t>
      </w:r>
      <w:r w:rsidRPr="000D211D">
        <w:rPr>
          <w:szCs w:val="22"/>
          <w:rPrChange w:id="153" w:author="Kathy Kottaras" w:date="2017-05-08T11:55:00Z">
            <w:rPr/>
          </w:rPrChange>
        </w:rPr>
        <w:t>also</w:t>
      </w:r>
      <w:r w:rsidR="00273367" w:rsidRPr="000D211D">
        <w:rPr>
          <w:szCs w:val="22"/>
          <w:rPrChange w:id="154" w:author="Kathy Kottaras" w:date="2017-05-08T11:55:00Z">
            <w:rPr/>
          </w:rPrChange>
        </w:rPr>
        <w:t xml:space="preserve"> </w:t>
      </w:r>
      <w:r w:rsidRPr="000D211D">
        <w:rPr>
          <w:szCs w:val="22"/>
          <w:rPrChange w:id="155" w:author="Kathy Kottaras" w:date="2017-05-08T11:55:00Z">
            <w:rPr/>
          </w:rPrChange>
        </w:rPr>
        <w:t>come</w:t>
      </w:r>
      <w:r w:rsidR="00273367" w:rsidRPr="000D211D">
        <w:rPr>
          <w:szCs w:val="22"/>
          <w:rPrChange w:id="156" w:author="Kathy Kottaras" w:date="2017-05-08T11:55:00Z">
            <w:rPr/>
          </w:rPrChange>
        </w:rPr>
        <w:t xml:space="preserve"> </w:t>
      </w:r>
      <w:r w:rsidRPr="000D211D">
        <w:rPr>
          <w:szCs w:val="22"/>
          <w:rPrChange w:id="157" w:author="Kathy Kottaras" w:date="2017-05-08T11:55:00Z">
            <w:rPr/>
          </w:rPrChange>
        </w:rPr>
        <w:t>on</w:t>
      </w:r>
      <w:r w:rsidR="00273367" w:rsidRPr="000D211D">
        <w:rPr>
          <w:szCs w:val="22"/>
          <w:rPrChange w:id="158" w:author="Kathy Kottaras" w:date="2017-05-08T11:55:00Z">
            <w:rPr/>
          </w:rPrChange>
        </w:rPr>
        <w:t xml:space="preserve"> </w:t>
      </w:r>
      <w:r w:rsidRPr="000D211D">
        <w:rPr>
          <w:szCs w:val="22"/>
          <w:rPrChange w:id="159" w:author="Kathy Kottaras" w:date="2017-05-08T11:55:00Z">
            <w:rPr/>
          </w:rPrChange>
        </w:rPr>
        <w:t>campus</w:t>
      </w:r>
      <w:r w:rsidR="00273367" w:rsidRPr="000D211D">
        <w:rPr>
          <w:szCs w:val="22"/>
          <w:rPrChange w:id="160" w:author="Kathy Kottaras" w:date="2017-05-08T11:55:00Z">
            <w:rPr/>
          </w:rPrChange>
        </w:rPr>
        <w:t xml:space="preserve"> </w:t>
      </w:r>
      <w:r w:rsidRPr="000D211D">
        <w:rPr>
          <w:szCs w:val="22"/>
          <w:rPrChange w:id="161" w:author="Kathy Kottaras" w:date="2017-05-08T11:55:00Z">
            <w:rPr/>
          </w:rPrChange>
        </w:rPr>
        <w:t>in</w:t>
      </w:r>
      <w:r w:rsidR="00273367" w:rsidRPr="000D211D">
        <w:rPr>
          <w:szCs w:val="22"/>
          <w:rPrChange w:id="162" w:author="Kathy Kottaras" w:date="2017-05-08T11:55:00Z">
            <w:rPr/>
          </w:rPrChange>
        </w:rPr>
        <w:t xml:space="preserve"> </w:t>
      </w:r>
      <w:r w:rsidRPr="000D211D">
        <w:rPr>
          <w:szCs w:val="22"/>
          <w:rPrChange w:id="163" w:author="Kathy Kottaras" w:date="2017-05-08T11:55:00Z">
            <w:rPr/>
          </w:rPrChange>
        </w:rPr>
        <w:t>connection</w:t>
      </w:r>
      <w:r w:rsidR="00273367" w:rsidRPr="000D211D">
        <w:rPr>
          <w:szCs w:val="22"/>
          <w:rPrChange w:id="164" w:author="Kathy Kottaras" w:date="2017-05-08T11:55:00Z">
            <w:rPr/>
          </w:rPrChange>
        </w:rPr>
        <w:t xml:space="preserve"> </w:t>
      </w:r>
      <w:r w:rsidRPr="000D211D">
        <w:rPr>
          <w:szCs w:val="22"/>
          <w:rPrChange w:id="165" w:author="Kathy Kottaras" w:date="2017-05-08T11:55:00Z">
            <w:rPr/>
          </w:rPrChange>
        </w:rPr>
        <w:t>with</w:t>
      </w:r>
      <w:r w:rsidR="00273367" w:rsidRPr="000D211D">
        <w:rPr>
          <w:szCs w:val="22"/>
          <w:rPrChange w:id="166" w:author="Kathy Kottaras" w:date="2017-05-08T11:55:00Z">
            <w:rPr/>
          </w:rPrChange>
        </w:rPr>
        <w:t xml:space="preserve"> </w:t>
      </w:r>
      <w:r w:rsidRPr="000D211D">
        <w:rPr>
          <w:szCs w:val="22"/>
          <w:rPrChange w:id="167" w:author="Kathy Kottaras" w:date="2017-05-08T11:55:00Z">
            <w:rPr/>
          </w:rPrChange>
        </w:rPr>
        <w:t>regulations</w:t>
      </w:r>
      <w:r w:rsidR="00273367" w:rsidRPr="000D211D">
        <w:rPr>
          <w:szCs w:val="22"/>
          <w:rPrChange w:id="168" w:author="Kathy Kottaras" w:date="2017-05-08T11:55:00Z">
            <w:rPr/>
          </w:rPrChange>
        </w:rPr>
        <w:t xml:space="preserve"> </w:t>
      </w:r>
      <w:r w:rsidRPr="000D211D">
        <w:rPr>
          <w:szCs w:val="22"/>
          <w:rPrChange w:id="169" w:author="Kathy Kottaras" w:date="2017-05-08T11:55:00Z">
            <w:rPr/>
          </w:rPrChange>
        </w:rPr>
        <w:t>that</w:t>
      </w:r>
      <w:r w:rsidR="00273367" w:rsidRPr="000D211D">
        <w:rPr>
          <w:szCs w:val="22"/>
          <w:rPrChange w:id="170" w:author="Kathy Kottaras" w:date="2017-05-08T11:55:00Z">
            <w:rPr/>
          </w:rPrChange>
        </w:rPr>
        <w:t xml:space="preserve"> </w:t>
      </w:r>
      <w:r w:rsidRPr="000D211D">
        <w:rPr>
          <w:szCs w:val="22"/>
          <w:rPrChange w:id="171" w:author="Kathy Kottaras" w:date="2017-05-08T11:55:00Z">
            <w:rPr/>
          </w:rPrChange>
        </w:rPr>
        <w:t>do</w:t>
      </w:r>
      <w:r w:rsidR="00273367" w:rsidRPr="000D211D">
        <w:rPr>
          <w:szCs w:val="22"/>
          <w:rPrChange w:id="172" w:author="Kathy Kottaras" w:date="2017-05-08T11:55:00Z">
            <w:rPr/>
          </w:rPrChange>
        </w:rPr>
        <w:t xml:space="preserve"> </w:t>
      </w:r>
      <w:r w:rsidRPr="000D211D">
        <w:rPr>
          <w:szCs w:val="22"/>
          <w:rPrChange w:id="173" w:author="Kathy Kottaras" w:date="2017-05-08T11:55:00Z">
            <w:rPr/>
          </w:rPrChange>
        </w:rPr>
        <w:t>not</w:t>
      </w:r>
      <w:r w:rsidR="00273367" w:rsidRPr="000D211D">
        <w:rPr>
          <w:szCs w:val="22"/>
          <w:rPrChange w:id="174" w:author="Kathy Kottaras" w:date="2017-05-08T11:55:00Z">
            <w:rPr/>
          </w:rPrChange>
        </w:rPr>
        <w:t xml:space="preserve"> </w:t>
      </w:r>
      <w:r w:rsidRPr="000D211D">
        <w:rPr>
          <w:szCs w:val="22"/>
          <w:rPrChange w:id="175" w:author="Kathy Kottaras" w:date="2017-05-08T11:55:00Z">
            <w:rPr/>
          </w:rPrChange>
        </w:rPr>
        <w:t>involve</w:t>
      </w:r>
      <w:r w:rsidR="00273367" w:rsidRPr="000D211D">
        <w:rPr>
          <w:szCs w:val="22"/>
          <w:rPrChange w:id="176" w:author="Kathy Kottaras" w:date="2017-05-08T11:55:00Z">
            <w:rPr/>
          </w:rPrChange>
        </w:rPr>
        <w:t xml:space="preserve"> </w:t>
      </w:r>
      <w:r w:rsidRPr="000D211D">
        <w:rPr>
          <w:szCs w:val="22"/>
          <w:rPrChange w:id="177" w:author="Kathy Kottaras" w:date="2017-05-08T11:55:00Z">
            <w:rPr/>
          </w:rPrChange>
        </w:rPr>
        <w:t>alleged</w:t>
      </w:r>
      <w:r w:rsidR="00273367" w:rsidRPr="000D211D">
        <w:rPr>
          <w:szCs w:val="22"/>
          <w:rPrChange w:id="178" w:author="Kathy Kottaras" w:date="2017-05-08T11:55:00Z">
            <w:rPr/>
          </w:rPrChange>
        </w:rPr>
        <w:t xml:space="preserve"> </w:t>
      </w:r>
      <w:r w:rsidRPr="000D211D">
        <w:rPr>
          <w:szCs w:val="22"/>
          <w:rPrChange w:id="179" w:author="Kathy Kottaras" w:date="2017-05-08T11:55:00Z">
            <w:rPr/>
          </w:rPrChange>
        </w:rPr>
        <w:t>immigration</w:t>
      </w:r>
      <w:r w:rsidR="00273367" w:rsidRPr="000D211D">
        <w:rPr>
          <w:szCs w:val="22"/>
          <w:rPrChange w:id="180" w:author="Kathy Kottaras" w:date="2017-05-08T11:55:00Z">
            <w:rPr/>
          </w:rPrChange>
        </w:rPr>
        <w:t xml:space="preserve"> </w:t>
      </w:r>
      <w:r w:rsidRPr="000D211D">
        <w:rPr>
          <w:szCs w:val="22"/>
          <w:rPrChange w:id="181" w:author="Kathy Kottaras" w:date="2017-05-08T11:55:00Z">
            <w:rPr/>
          </w:rPrChange>
        </w:rPr>
        <w:t>violations.</w:t>
      </w:r>
      <w:r w:rsidR="00273367" w:rsidRPr="000D211D">
        <w:rPr>
          <w:szCs w:val="22"/>
          <w:rPrChange w:id="182" w:author="Kathy Kottaras" w:date="2017-05-08T11:55:00Z">
            <w:rPr/>
          </w:rPrChange>
        </w:rPr>
        <w:t xml:space="preserve"> </w:t>
      </w:r>
    </w:p>
    <w:p w14:paraId="461EAAC0" w14:textId="722D3E6D" w:rsidR="00726310" w:rsidRDefault="00BA0942">
      <w:pPr>
        <w:pStyle w:val="Heading2"/>
        <w:rPr>
          <w:szCs w:val="22"/>
        </w:rPr>
      </w:pPr>
      <w:r>
        <w:rPr>
          <w:szCs w:val="22"/>
        </w:rPr>
        <w:t>It</w:t>
      </w:r>
      <w:r w:rsidR="00273367">
        <w:rPr>
          <w:szCs w:val="22"/>
        </w:rPr>
        <w:t xml:space="preserve"> </w:t>
      </w:r>
      <w:r>
        <w:rPr>
          <w:szCs w:val="22"/>
        </w:rPr>
        <w:t>is</w:t>
      </w:r>
      <w:r w:rsidR="00273367">
        <w:rPr>
          <w:szCs w:val="22"/>
        </w:rPr>
        <w:t xml:space="preserve"> </w:t>
      </w:r>
      <w:r>
        <w:rPr>
          <w:szCs w:val="22"/>
        </w:rPr>
        <w:t>a</w:t>
      </w:r>
      <w:r w:rsidR="00273367">
        <w:rPr>
          <w:szCs w:val="22"/>
        </w:rPr>
        <w:t xml:space="preserve"> </w:t>
      </w:r>
      <w:r>
        <w:rPr>
          <w:szCs w:val="22"/>
        </w:rPr>
        <w:t>mistake</w:t>
      </w:r>
      <w:r w:rsidR="00273367">
        <w:rPr>
          <w:szCs w:val="22"/>
        </w:rPr>
        <w:t xml:space="preserve"> </w:t>
      </w:r>
      <w:r>
        <w:rPr>
          <w:szCs w:val="22"/>
        </w:rPr>
        <w:t>to</w:t>
      </w:r>
      <w:r w:rsidR="00273367">
        <w:rPr>
          <w:szCs w:val="22"/>
        </w:rPr>
        <w:t xml:space="preserve"> </w:t>
      </w:r>
      <w:r>
        <w:rPr>
          <w:szCs w:val="22"/>
        </w:rPr>
        <w:t>assume</w:t>
      </w:r>
      <w:r w:rsidR="00273367">
        <w:rPr>
          <w:szCs w:val="22"/>
        </w:rPr>
        <w:t xml:space="preserve"> </w:t>
      </w:r>
      <w:r>
        <w:rPr>
          <w:szCs w:val="22"/>
        </w:rPr>
        <w:t>that</w:t>
      </w:r>
      <w:r w:rsidR="00273367">
        <w:rPr>
          <w:szCs w:val="22"/>
        </w:rPr>
        <w:t xml:space="preserve"> </w:t>
      </w:r>
      <w:r>
        <w:rPr>
          <w:szCs w:val="22"/>
        </w:rPr>
        <w:t>any</w:t>
      </w:r>
      <w:r w:rsidR="00273367">
        <w:rPr>
          <w:szCs w:val="22"/>
        </w:rPr>
        <w:t xml:space="preserve"> </w:t>
      </w:r>
      <w:r>
        <w:rPr>
          <w:szCs w:val="22"/>
        </w:rPr>
        <w:t>ICE</w:t>
      </w:r>
      <w:r w:rsidR="00273367">
        <w:rPr>
          <w:szCs w:val="22"/>
        </w:rPr>
        <w:t xml:space="preserve"> </w:t>
      </w:r>
      <w:r>
        <w:rPr>
          <w:szCs w:val="22"/>
        </w:rPr>
        <w:t>employee</w:t>
      </w:r>
      <w:r w:rsidR="00273367">
        <w:rPr>
          <w:szCs w:val="22"/>
        </w:rPr>
        <w:t xml:space="preserve"> </w:t>
      </w:r>
      <w:r>
        <w:rPr>
          <w:szCs w:val="22"/>
        </w:rPr>
        <w:t>visiting</w:t>
      </w:r>
      <w:r w:rsidR="00273367">
        <w:rPr>
          <w:szCs w:val="22"/>
        </w:rPr>
        <w:t xml:space="preserve"> </w:t>
      </w:r>
      <w:r>
        <w:rPr>
          <w:szCs w:val="22"/>
        </w:rPr>
        <w:t>campus</w:t>
      </w:r>
      <w:r w:rsidR="00273367">
        <w:rPr>
          <w:szCs w:val="22"/>
        </w:rPr>
        <w:t xml:space="preserve"> </w:t>
      </w:r>
      <w:r>
        <w:rPr>
          <w:szCs w:val="22"/>
        </w:rPr>
        <w:t>is</w:t>
      </w:r>
      <w:r w:rsidR="00273367">
        <w:rPr>
          <w:szCs w:val="22"/>
        </w:rPr>
        <w:t xml:space="preserve"> </w:t>
      </w:r>
      <w:r>
        <w:rPr>
          <w:szCs w:val="22"/>
        </w:rPr>
        <w:t>present</w:t>
      </w:r>
      <w:r w:rsidR="00273367">
        <w:rPr>
          <w:szCs w:val="22"/>
        </w:rPr>
        <w:t xml:space="preserve"> </w:t>
      </w:r>
      <w:r>
        <w:rPr>
          <w:szCs w:val="22"/>
        </w:rPr>
        <w:t>to</w:t>
      </w:r>
      <w:r w:rsidR="00273367">
        <w:rPr>
          <w:szCs w:val="22"/>
        </w:rPr>
        <w:t xml:space="preserve"> </w:t>
      </w:r>
      <w:r>
        <w:rPr>
          <w:szCs w:val="22"/>
        </w:rPr>
        <w:t>apprehend</w:t>
      </w:r>
      <w:r w:rsidR="00273367">
        <w:rPr>
          <w:szCs w:val="22"/>
        </w:rPr>
        <w:t xml:space="preserve"> </w:t>
      </w:r>
      <w:commentRangeStart w:id="183"/>
      <w:r>
        <w:rPr>
          <w:szCs w:val="22"/>
        </w:rPr>
        <w:t>or</w:t>
      </w:r>
      <w:commentRangeEnd w:id="183"/>
      <w:r w:rsidR="00C906F9">
        <w:rPr>
          <w:rStyle w:val="CommentReference"/>
          <w:rFonts w:ascii="Times New Roman" w:hAnsi="Times New Roman" w:cstheme="minorBidi"/>
          <w:bCs w:val="0"/>
          <w:iCs w:val="0"/>
          <w:kern w:val="0"/>
        </w:rPr>
        <w:commentReference w:id="183"/>
      </w:r>
      <w:r w:rsidR="00273367">
        <w:rPr>
          <w:szCs w:val="22"/>
        </w:rPr>
        <w:t xml:space="preserve"> </w:t>
      </w:r>
      <w:r>
        <w:rPr>
          <w:szCs w:val="22"/>
        </w:rPr>
        <w:t>remove</w:t>
      </w:r>
      <w:r w:rsidR="00273367">
        <w:rPr>
          <w:szCs w:val="22"/>
        </w:rPr>
        <w:t xml:space="preserve"> </w:t>
      </w:r>
      <w:r>
        <w:rPr>
          <w:szCs w:val="22"/>
        </w:rPr>
        <w:t>a</w:t>
      </w:r>
      <w:r w:rsidR="00273367">
        <w:rPr>
          <w:szCs w:val="22"/>
        </w:rPr>
        <w:t xml:space="preserve"> </w:t>
      </w:r>
      <w:r>
        <w:rPr>
          <w:szCs w:val="22"/>
        </w:rPr>
        <w:t>member</w:t>
      </w:r>
      <w:r w:rsidR="00273367">
        <w:rPr>
          <w:szCs w:val="22"/>
        </w:rPr>
        <w:t xml:space="preserve"> </w:t>
      </w:r>
      <w:r>
        <w:rPr>
          <w:szCs w:val="22"/>
        </w:rPr>
        <w:t>of</w:t>
      </w:r>
      <w:r w:rsidR="00273367">
        <w:rPr>
          <w:szCs w:val="22"/>
        </w:rPr>
        <w:t xml:space="preserve"> </w:t>
      </w:r>
      <w:r>
        <w:rPr>
          <w:szCs w:val="22"/>
        </w:rPr>
        <w:t>the</w:t>
      </w:r>
      <w:r w:rsidR="00273367">
        <w:rPr>
          <w:szCs w:val="22"/>
        </w:rPr>
        <w:t xml:space="preserve"> </w:t>
      </w:r>
      <w:r>
        <w:rPr>
          <w:szCs w:val="22"/>
        </w:rPr>
        <w:t>District</w:t>
      </w:r>
      <w:r w:rsidR="00273367">
        <w:rPr>
          <w:szCs w:val="22"/>
        </w:rPr>
        <w:t xml:space="preserve"> </w:t>
      </w:r>
      <w:r>
        <w:rPr>
          <w:szCs w:val="22"/>
        </w:rPr>
        <w:t>community.</w:t>
      </w:r>
      <w:r w:rsidR="00273367">
        <w:rPr>
          <w:szCs w:val="22"/>
        </w:rPr>
        <w:t xml:space="preserve"> </w:t>
      </w:r>
      <w:r>
        <w:rPr>
          <w:szCs w:val="22"/>
        </w:rPr>
        <w:t>False</w:t>
      </w:r>
      <w:r w:rsidR="00273367">
        <w:rPr>
          <w:szCs w:val="22"/>
        </w:rPr>
        <w:t xml:space="preserve"> </w:t>
      </w:r>
      <w:r>
        <w:rPr>
          <w:szCs w:val="22"/>
        </w:rPr>
        <w:t>rumors</w:t>
      </w:r>
      <w:r w:rsidR="00273367">
        <w:rPr>
          <w:szCs w:val="22"/>
        </w:rPr>
        <w:t xml:space="preserve"> </w:t>
      </w:r>
      <w:r>
        <w:rPr>
          <w:szCs w:val="22"/>
        </w:rPr>
        <w:t>about</w:t>
      </w:r>
      <w:r w:rsidR="00273367">
        <w:rPr>
          <w:szCs w:val="22"/>
        </w:rPr>
        <w:t xml:space="preserve"> </w:t>
      </w:r>
      <w:r>
        <w:rPr>
          <w:szCs w:val="22"/>
        </w:rPr>
        <w:t>immigration</w:t>
      </w:r>
      <w:r w:rsidR="00273367">
        <w:rPr>
          <w:szCs w:val="22"/>
        </w:rPr>
        <w:t xml:space="preserve"> </w:t>
      </w:r>
      <w:r>
        <w:rPr>
          <w:szCs w:val="22"/>
        </w:rPr>
        <w:t>enforcement</w:t>
      </w:r>
      <w:r w:rsidR="00273367">
        <w:rPr>
          <w:szCs w:val="22"/>
        </w:rPr>
        <w:t xml:space="preserve"> </w:t>
      </w:r>
      <w:r>
        <w:rPr>
          <w:szCs w:val="22"/>
        </w:rPr>
        <w:t>actions</w:t>
      </w:r>
      <w:r w:rsidR="00273367">
        <w:rPr>
          <w:szCs w:val="22"/>
        </w:rPr>
        <w:t xml:space="preserve"> </w:t>
      </w:r>
      <w:r>
        <w:rPr>
          <w:szCs w:val="22"/>
        </w:rPr>
        <w:t>on</w:t>
      </w:r>
      <w:r w:rsidR="00273367">
        <w:rPr>
          <w:szCs w:val="22"/>
        </w:rPr>
        <w:t xml:space="preserve"> </w:t>
      </w:r>
      <w:r>
        <w:rPr>
          <w:szCs w:val="22"/>
        </w:rPr>
        <w:t>campus</w:t>
      </w:r>
      <w:r w:rsidR="00273367">
        <w:rPr>
          <w:szCs w:val="22"/>
        </w:rPr>
        <w:t xml:space="preserve"> </w:t>
      </w:r>
      <w:r>
        <w:rPr>
          <w:szCs w:val="22"/>
        </w:rPr>
        <w:t>can</w:t>
      </w:r>
      <w:r w:rsidR="00273367">
        <w:rPr>
          <w:szCs w:val="22"/>
        </w:rPr>
        <w:t xml:space="preserve"> </w:t>
      </w:r>
      <w:r>
        <w:rPr>
          <w:szCs w:val="22"/>
        </w:rPr>
        <w:t>spread</w:t>
      </w:r>
      <w:r w:rsidR="00273367">
        <w:rPr>
          <w:szCs w:val="22"/>
        </w:rPr>
        <w:t xml:space="preserve"> </w:t>
      </w:r>
      <w:r>
        <w:rPr>
          <w:szCs w:val="22"/>
        </w:rPr>
        <w:t>anxiety</w:t>
      </w:r>
      <w:r w:rsidR="00273367">
        <w:rPr>
          <w:szCs w:val="22"/>
        </w:rPr>
        <w:t xml:space="preserve"> </w:t>
      </w:r>
      <w:r>
        <w:rPr>
          <w:szCs w:val="22"/>
        </w:rPr>
        <w:t>and</w:t>
      </w:r>
      <w:r w:rsidR="00273367">
        <w:rPr>
          <w:szCs w:val="22"/>
        </w:rPr>
        <w:t xml:space="preserve"> </w:t>
      </w:r>
      <w:r>
        <w:rPr>
          <w:szCs w:val="22"/>
        </w:rPr>
        <w:t>panic.</w:t>
      </w:r>
      <w:r w:rsidR="00273367">
        <w:rPr>
          <w:szCs w:val="22"/>
        </w:rPr>
        <w:t xml:space="preserve"> </w:t>
      </w:r>
      <w:r>
        <w:rPr>
          <w:szCs w:val="22"/>
        </w:rPr>
        <w:t>If</w:t>
      </w:r>
      <w:r w:rsidR="00273367">
        <w:rPr>
          <w:szCs w:val="22"/>
        </w:rPr>
        <w:t xml:space="preserve"> </w:t>
      </w:r>
      <w:r>
        <w:rPr>
          <w:szCs w:val="22"/>
        </w:rPr>
        <w:t>you</w:t>
      </w:r>
      <w:r w:rsidR="00273367">
        <w:rPr>
          <w:szCs w:val="22"/>
        </w:rPr>
        <w:t xml:space="preserve"> </w:t>
      </w:r>
      <w:r>
        <w:rPr>
          <w:szCs w:val="22"/>
        </w:rPr>
        <w:t>observe</w:t>
      </w:r>
      <w:r w:rsidR="00273367">
        <w:rPr>
          <w:szCs w:val="22"/>
        </w:rPr>
        <w:t xml:space="preserve"> </w:t>
      </w:r>
      <w:proofErr w:type="gramStart"/>
      <w:r>
        <w:rPr>
          <w:szCs w:val="22"/>
        </w:rPr>
        <w:t>a</w:t>
      </w:r>
      <w:r w:rsidR="00273367">
        <w:rPr>
          <w:szCs w:val="22"/>
        </w:rPr>
        <w:t xml:space="preserve"> </w:t>
      </w:r>
      <w:r>
        <w:rPr>
          <w:szCs w:val="22"/>
        </w:rPr>
        <w:t>federal</w:t>
      </w:r>
      <w:proofErr w:type="gramEnd"/>
      <w:r w:rsidR="00273367">
        <w:rPr>
          <w:szCs w:val="22"/>
        </w:rPr>
        <w:t xml:space="preserve"> </w:t>
      </w:r>
      <w:r>
        <w:rPr>
          <w:szCs w:val="22"/>
        </w:rPr>
        <w:t>immigration</w:t>
      </w:r>
      <w:r w:rsidR="00273367">
        <w:rPr>
          <w:szCs w:val="22"/>
        </w:rPr>
        <w:t xml:space="preserve"> </w:t>
      </w:r>
      <w:r>
        <w:rPr>
          <w:szCs w:val="22"/>
        </w:rPr>
        <w:t>enforcement</w:t>
      </w:r>
      <w:r w:rsidR="00273367">
        <w:rPr>
          <w:szCs w:val="22"/>
        </w:rPr>
        <w:t xml:space="preserve"> </w:t>
      </w:r>
      <w:r>
        <w:rPr>
          <w:szCs w:val="22"/>
        </w:rPr>
        <w:t>official</w:t>
      </w:r>
      <w:r w:rsidR="00273367">
        <w:rPr>
          <w:szCs w:val="22"/>
        </w:rPr>
        <w:t xml:space="preserve"> </w:t>
      </w:r>
      <w:r>
        <w:rPr>
          <w:szCs w:val="22"/>
        </w:rPr>
        <w:t>on</w:t>
      </w:r>
      <w:r w:rsidR="00273367">
        <w:rPr>
          <w:szCs w:val="22"/>
        </w:rPr>
        <w:t xml:space="preserve"> </w:t>
      </w:r>
      <w:r>
        <w:rPr>
          <w:szCs w:val="22"/>
        </w:rPr>
        <w:t>campus</w:t>
      </w:r>
      <w:r w:rsidR="00273367">
        <w:rPr>
          <w:szCs w:val="22"/>
        </w:rPr>
        <w:t xml:space="preserve"> </w:t>
      </w:r>
      <w:r>
        <w:rPr>
          <w:szCs w:val="22"/>
        </w:rPr>
        <w:t>and</w:t>
      </w:r>
      <w:r w:rsidR="00273367">
        <w:rPr>
          <w:szCs w:val="22"/>
        </w:rPr>
        <w:t xml:space="preserve"> </w:t>
      </w:r>
      <w:r>
        <w:rPr>
          <w:szCs w:val="22"/>
        </w:rPr>
        <w:t>have</w:t>
      </w:r>
      <w:r w:rsidR="00273367">
        <w:rPr>
          <w:szCs w:val="22"/>
        </w:rPr>
        <w:t xml:space="preserve"> </w:t>
      </w:r>
      <w:r>
        <w:rPr>
          <w:szCs w:val="22"/>
        </w:rPr>
        <w:t>concerns</w:t>
      </w:r>
      <w:r w:rsidR="00273367">
        <w:rPr>
          <w:szCs w:val="22"/>
        </w:rPr>
        <w:t xml:space="preserve"> </w:t>
      </w:r>
      <w:r>
        <w:rPr>
          <w:szCs w:val="22"/>
        </w:rPr>
        <w:t>about</w:t>
      </w:r>
      <w:r w:rsidR="00273367">
        <w:rPr>
          <w:szCs w:val="22"/>
        </w:rPr>
        <w:t xml:space="preserve"> </w:t>
      </w:r>
      <w:r>
        <w:rPr>
          <w:szCs w:val="22"/>
        </w:rPr>
        <w:t>his</w:t>
      </w:r>
      <w:r w:rsidR="00273367">
        <w:rPr>
          <w:szCs w:val="22"/>
        </w:rPr>
        <w:t xml:space="preserve"> </w:t>
      </w:r>
      <w:r>
        <w:rPr>
          <w:szCs w:val="22"/>
        </w:rPr>
        <w:t>or</w:t>
      </w:r>
      <w:r w:rsidR="00273367">
        <w:rPr>
          <w:szCs w:val="22"/>
        </w:rPr>
        <w:t xml:space="preserve"> </w:t>
      </w:r>
      <w:r>
        <w:rPr>
          <w:szCs w:val="22"/>
        </w:rPr>
        <w:t>her</w:t>
      </w:r>
      <w:r w:rsidR="00273367">
        <w:rPr>
          <w:szCs w:val="22"/>
        </w:rPr>
        <w:t xml:space="preserve"> </w:t>
      </w:r>
      <w:r>
        <w:rPr>
          <w:szCs w:val="22"/>
        </w:rPr>
        <w:t>activities,</w:t>
      </w:r>
      <w:r w:rsidR="00273367">
        <w:rPr>
          <w:szCs w:val="22"/>
        </w:rPr>
        <w:t xml:space="preserve"> </w:t>
      </w:r>
      <w:r>
        <w:rPr>
          <w:szCs w:val="22"/>
        </w:rPr>
        <w:t>call</w:t>
      </w:r>
      <w:r w:rsidR="00273367">
        <w:rPr>
          <w:szCs w:val="22"/>
        </w:rPr>
        <w:t xml:space="preserve"> </w:t>
      </w:r>
      <w:r>
        <w:rPr>
          <w:szCs w:val="22"/>
        </w:rPr>
        <w:t>the</w:t>
      </w:r>
      <w:r w:rsidR="00273367">
        <w:rPr>
          <w:szCs w:val="22"/>
        </w:rPr>
        <w:t xml:space="preserve"> </w:t>
      </w:r>
      <w:r w:rsidR="00A80BAF">
        <w:rPr>
          <w:szCs w:val="22"/>
        </w:rPr>
        <w:t>Superintendent-President</w:t>
      </w:r>
      <w:r>
        <w:rPr>
          <w:szCs w:val="22"/>
        </w:rPr>
        <w:t>’s</w:t>
      </w:r>
      <w:r w:rsidR="00273367">
        <w:rPr>
          <w:szCs w:val="22"/>
        </w:rPr>
        <w:t xml:space="preserve"> </w:t>
      </w:r>
      <w:r>
        <w:rPr>
          <w:szCs w:val="22"/>
        </w:rPr>
        <w:t>office</w:t>
      </w:r>
      <w:r w:rsidR="00273367">
        <w:rPr>
          <w:szCs w:val="22"/>
        </w:rPr>
        <w:t xml:space="preserve"> </w:t>
      </w:r>
      <w:r>
        <w:rPr>
          <w:szCs w:val="22"/>
        </w:rPr>
        <w:t>or</w:t>
      </w:r>
      <w:r w:rsidR="00273367">
        <w:rPr>
          <w:szCs w:val="22"/>
        </w:rPr>
        <w:t xml:space="preserve"> </w:t>
      </w:r>
      <w:r>
        <w:rPr>
          <w:szCs w:val="22"/>
        </w:rPr>
        <w:t>District</w:t>
      </w:r>
      <w:r w:rsidR="00273367">
        <w:rPr>
          <w:szCs w:val="22"/>
        </w:rPr>
        <w:t xml:space="preserve"> </w:t>
      </w:r>
      <w:r w:rsidR="0099492C">
        <w:rPr>
          <w:szCs w:val="22"/>
        </w:rPr>
        <w:t>Police</w:t>
      </w:r>
      <w:r w:rsidR="00273367">
        <w:rPr>
          <w:szCs w:val="22"/>
        </w:rPr>
        <w:t xml:space="preserve"> </w:t>
      </w:r>
      <w:r w:rsidR="0099492C">
        <w:rPr>
          <w:szCs w:val="22"/>
        </w:rPr>
        <w:t>&amp;</w:t>
      </w:r>
      <w:r w:rsidR="00273367">
        <w:rPr>
          <w:szCs w:val="22"/>
        </w:rPr>
        <w:t xml:space="preserve"> </w:t>
      </w:r>
      <w:r w:rsidR="0099492C">
        <w:rPr>
          <w:szCs w:val="22"/>
        </w:rPr>
        <w:t>College</w:t>
      </w:r>
      <w:r w:rsidR="00273367">
        <w:rPr>
          <w:szCs w:val="22"/>
        </w:rPr>
        <w:t xml:space="preserve"> </w:t>
      </w:r>
      <w:r w:rsidR="0099492C">
        <w:rPr>
          <w:szCs w:val="22"/>
        </w:rPr>
        <w:t>Safety</w:t>
      </w:r>
      <w:r>
        <w:rPr>
          <w:szCs w:val="22"/>
        </w:rPr>
        <w:t>.</w:t>
      </w:r>
    </w:p>
    <w:p w14:paraId="21895B39" w14:textId="7E5315C3" w:rsidR="00726310" w:rsidRDefault="00BA0942">
      <w:pPr>
        <w:pStyle w:val="Heading1"/>
        <w:rPr>
          <w:b w:val="0"/>
        </w:rPr>
      </w:pPr>
      <w:r>
        <w:t>Immigration</w:t>
      </w:r>
      <w:r w:rsidR="00273367">
        <w:t xml:space="preserve"> </w:t>
      </w:r>
      <w:r>
        <w:t>Enforcement</w:t>
      </w:r>
      <w:r w:rsidR="00273367">
        <w:t xml:space="preserve"> </w:t>
      </w:r>
      <w:r>
        <w:t>Actions</w:t>
      </w:r>
      <w:r w:rsidR="00273367">
        <w:t xml:space="preserve"> </w:t>
      </w:r>
      <w:r>
        <w:t>Generally</w:t>
      </w:r>
      <w:r w:rsidR="00273367">
        <w:t xml:space="preserve"> </w:t>
      </w:r>
      <w:r>
        <w:t>Avoided</w:t>
      </w:r>
      <w:r w:rsidR="00273367">
        <w:t xml:space="preserve"> </w:t>
      </w:r>
      <w:r>
        <w:t>at</w:t>
      </w:r>
      <w:r w:rsidR="00273367">
        <w:t xml:space="preserve"> </w:t>
      </w:r>
      <w:r>
        <w:t>Locations</w:t>
      </w:r>
      <w:r w:rsidR="00273367">
        <w:t xml:space="preserve"> </w:t>
      </w:r>
      <w:r>
        <w:t>Such</w:t>
      </w:r>
      <w:r w:rsidR="00273367">
        <w:t xml:space="preserve"> </w:t>
      </w:r>
      <w:r>
        <w:t>as</w:t>
      </w:r>
      <w:r w:rsidR="00273367">
        <w:t xml:space="preserve"> </w:t>
      </w:r>
      <w:r>
        <w:t>Community</w:t>
      </w:r>
      <w:r w:rsidR="00273367">
        <w:t xml:space="preserve"> </w:t>
      </w:r>
      <w:r>
        <w:t>Colleges</w:t>
      </w:r>
    </w:p>
    <w:p w14:paraId="2FE6E30C" w14:textId="77777777" w:rsidR="000D211D" w:rsidRDefault="000D211D">
      <w:pPr>
        <w:spacing w:before="240"/>
        <w:ind w:left="720"/>
        <w:jc w:val="both"/>
        <w:rPr>
          <w:ins w:id="184" w:author="Kathy Kottaras" w:date="2017-05-08T11:57:00Z"/>
          <w:rFonts w:cs="Arial"/>
          <w:color w:val="333333"/>
          <w:lang w:val="en"/>
        </w:rPr>
      </w:pPr>
      <w:ins w:id="185" w:author="Kathy Kottaras" w:date="2017-05-08T11:57:00Z">
        <w:r>
          <w:rPr>
            <w:rFonts w:ascii="Calibri" w:hAnsi="Calibri"/>
            <w:sz w:val="22"/>
            <w:szCs w:val="22"/>
          </w:rPr>
          <w:t xml:space="preserve">Current ICE </w:t>
        </w:r>
        <w:r>
          <w:rPr>
            <w:rFonts w:cs="Arial"/>
            <w:color w:val="333333"/>
            <w:lang w:val="en"/>
          </w:rPr>
          <w:t xml:space="preserve">policies provide that enforcement actions at or focused on sensitive locations such as schools, places of worship, and hospitals should generally be avoided, and that such actions may only take place when (a) prior approval is obtained from an appropriate supervisory official, or (b) there are exigent circumstances necessitating immediate action without supervisor approval. </w:t>
        </w:r>
      </w:ins>
    </w:p>
    <w:p w14:paraId="2D7D5A85" w14:textId="47A11A93" w:rsidR="00726310" w:rsidDel="000D211D" w:rsidRDefault="00BA0942">
      <w:pPr>
        <w:spacing w:before="240"/>
        <w:jc w:val="both"/>
        <w:rPr>
          <w:del w:id="186" w:author="Kathy Kottaras" w:date="2017-05-08T11:57:00Z"/>
          <w:rFonts w:ascii="Calibri" w:hAnsi="Calibri"/>
          <w:sz w:val="22"/>
          <w:szCs w:val="22"/>
        </w:rPr>
      </w:pPr>
      <w:del w:id="187" w:author="Kathy Kottaras" w:date="2017-05-08T11:57:00Z">
        <w:r w:rsidDel="000D211D">
          <w:rPr>
            <w:rFonts w:ascii="Calibri" w:hAnsi="Calibri"/>
            <w:sz w:val="22"/>
            <w:szCs w:val="22"/>
          </w:rPr>
          <w:delText>ICE</w:delText>
        </w:r>
        <w:r w:rsidR="00273367" w:rsidDel="000D211D">
          <w:rPr>
            <w:rFonts w:ascii="Calibri" w:hAnsi="Calibri"/>
            <w:sz w:val="22"/>
            <w:szCs w:val="22"/>
          </w:rPr>
          <w:delText xml:space="preserve"> </w:delText>
        </w:r>
        <w:r w:rsidDel="000D211D">
          <w:rPr>
            <w:rFonts w:ascii="Calibri" w:hAnsi="Calibri"/>
            <w:sz w:val="22"/>
            <w:szCs w:val="22"/>
          </w:rPr>
          <w:delText>presently</w:delText>
        </w:r>
        <w:r w:rsidR="00273367" w:rsidDel="000D211D">
          <w:rPr>
            <w:rFonts w:ascii="Calibri" w:hAnsi="Calibri"/>
            <w:sz w:val="22"/>
            <w:szCs w:val="22"/>
          </w:rPr>
          <w:delText xml:space="preserve"> </w:delText>
        </w:r>
        <w:r w:rsidDel="000D211D">
          <w:rPr>
            <w:rFonts w:ascii="Calibri" w:hAnsi="Calibri"/>
            <w:sz w:val="22"/>
            <w:szCs w:val="22"/>
          </w:rPr>
          <w:delText>follows</w:delText>
        </w:r>
        <w:r w:rsidR="00273367" w:rsidDel="000D211D">
          <w:rPr>
            <w:rFonts w:ascii="Calibri" w:hAnsi="Calibri"/>
            <w:sz w:val="22"/>
            <w:szCs w:val="22"/>
          </w:rPr>
          <w:delText xml:space="preserve"> </w:delText>
        </w:r>
        <w:r w:rsidDel="000D211D">
          <w:rPr>
            <w:rFonts w:ascii="Calibri" w:hAnsi="Calibri"/>
            <w:sz w:val="22"/>
            <w:szCs w:val="22"/>
          </w:rPr>
          <w:delText>its</w:delText>
        </w:r>
        <w:r w:rsidR="00273367" w:rsidDel="000D211D">
          <w:rPr>
            <w:rFonts w:ascii="Calibri" w:hAnsi="Calibri"/>
            <w:sz w:val="22"/>
            <w:szCs w:val="22"/>
          </w:rPr>
          <w:delText xml:space="preserve"> </w:delText>
        </w:r>
        <w:r w:rsidDel="000D211D">
          <w:rPr>
            <w:rFonts w:ascii="Calibri" w:hAnsi="Calibri"/>
            <w:sz w:val="22"/>
            <w:szCs w:val="22"/>
          </w:rPr>
          <w:delText>policy</w:delText>
        </w:r>
        <w:r w:rsidR="00273367" w:rsidDel="000D211D">
          <w:rPr>
            <w:rFonts w:ascii="Calibri" w:hAnsi="Calibri"/>
            <w:sz w:val="22"/>
            <w:szCs w:val="22"/>
          </w:rPr>
          <w:delText xml:space="preserve"> </w:delText>
        </w:r>
        <w:r w:rsidDel="000D211D">
          <w:rPr>
            <w:rFonts w:ascii="Calibri" w:hAnsi="Calibri"/>
            <w:sz w:val="22"/>
            <w:szCs w:val="22"/>
          </w:rPr>
          <w:delText>guidance</w:delText>
        </w:r>
        <w:r w:rsidR="00273367" w:rsidDel="000D211D">
          <w:rPr>
            <w:rFonts w:ascii="Calibri" w:hAnsi="Calibri"/>
            <w:sz w:val="22"/>
            <w:szCs w:val="22"/>
          </w:rPr>
          <w:delText xml:space="preserve"> </w:delText>
        </w:r>
        <w:r w:rsidDel="000D211D">
          <w:rPr>
            <w:rFonts w:ascii="Calibri" w:hAnsi="Calibri"/>
            <w:sz w:val="22"/>
            <w:szCs w:val="22"/>
          </w:rPr>
          <w:delText>that</w:delText>
        </w:r>
        <w:r w:rsidR="00273367" w:rsidDel="000D211D">
          <w:rPr>
            <w:rFonts w:ascii="Calibri" w:hAnsi="Calibri"/>
            <w:sz w:val="22"/>
            <w:szCs w:val="22"/>
          </w:rPr>
          <w:delText xml:space="preserve"> </w:delText>
        </w:r>
        <w:r w:rsidDel="000D211D">
          <w:rPr>
            <w:rFonts w:ascii="Calibri" w:hAnsi="Calibri"/>
            <w:sz w:val="22"/>
            <w:szCs w:val="22"/>
          </w:rPr>
          <w:delText>enforcement</w:delText>
        </w:r>
        <w:r w:rsidR="00273367" w:rsidDel="000D211D">
          <w:rPr>
            <w:rFonts w:ascii="Calibri" w:hAnsi="Calibri"/>
            <w:sz w:val="22"/>
            <w:szCs w:val="22"/>
          </w:rPr>
          <w:delText xml:space="preserve"> </w:delText>
        </w:r>
        <w:r w:rsidDel="000D211D">
          <w:rPr>
            <w:rFonts w:ascii="Calibri" w:hAnsi="Calibri"/>
            <w:sz w:val="22"/>
            <w:szCs w:val="22"/>
          </w:rPr>
          <w:delText>actions</w:delText>
        </w:r>
        <w:r w:rsidR="00273367" w:rsidDel="000D211D">
          <w:rPr>
            <w:rFonts w:ascii="Calibri" w:hAnsi="Calibri"/>
            <w:sz w:val="22"/>
            <w:szCs w:val="22"/>
          </w:rPr>
          <w:delText xml:space="preserve"> </w:delText>
        </w:r>
        <w:r w:rsidDel="000D211D">
          <w:rPr>
            <w:rFonts w:ascii="Calibri" w:hAnsi="Calibri"/>
            <w:sz w:val="22"/>
            <w:szCs w:val="22"/>
          </w:rPr>
          <w:delText>at</w:delText>
        </w:r>
        <w:r w:rsidR="00273367" w:rsidDel="000D211D">
          <w:rPr>
            <w:rFonts w:ascii="Calibri" w:hAnsi="Calibri"/>
            <w:sz w:val="22"/>
            <w:szCs w:val="22"/>
          </w:rPr>
          <w:delText xml:space="preserve"> </w:delText>
        </w:r>
        <w:r w:rsidDel="000D211D">
          <w:rPr>
            <w:rFonts w:ascii="Calibri" w:hAnsi="Calibri"/>
            <w:sz w:val="22"/>
            <w:szCs w:val="22"/>
          </w:rPr>
          <w:delText>sensitive</w:delText>
        </w:r>
        <w:r w:rsidR="00273367" w:rsidDel="000D211D">
          <w:rPr>
            <w:rFonts w:ascii="Calibri" w:hAnsi="Calibri"/>
            <w:sz w:val="22"/>
            <w:szCs w:val="22"/>
          </w:rPr>
          <w:delText xml:space="preserve"> </w:delText>
        </w:r>
        <w:r w:rsidDel="000D211D">
          <w:rPr>
            <w:rFonts w:ascii="Calibri" w:hAnsi="Calibri"/>
            <w:sz w:val="22"/>
            <w:szCs w:val="22"/>
          </w:rPr>
          <w:delText>locations,</w:delText>
        </w:r>
        <w:r w:rsidR="00273367" w:rsidDel="000D211D">
          <w:rPr>
            <w:rFonts w:ascii="Calibri" w:hAnsi="Calibri"/>
            <w:sz w:val="22"/>
            <w:szCs w:val="22"/>
          </w:rPr>
          <w:delText xml:space="preserve"> </w:delText>
        </w:r>
        <w:r w:rsidDel="000D211D">
          <w:rPr>
            <w:rFonts w:ascii="Calibri" w:hAnsi="Calibri"/>
            <w:sz w:val="22"/>
            <w:szCs w:val="22"/>
          </w:rPr>
          <w:delText>such</w:delText>
        </w:r>
        <w:r w:rsidR="00273367" w:rsidDel="000D211D">
          <w:rPr>
            <w:rFonts w:ascii="Calibri" w:hAnsi="Calibri"/>
            <w:sz w:val="22"/>
            <w:szCs w:val="22"/>
          </w:rPr>
          <w:delText xml:space="preserve"> </w:delText>
        </w:r>
        <w:r w:rsidDel="000D211D">
          <w:rPr>
            <w:rFonts w:ascii="Calibri" w:hAnsi="Calibri"/>
            <w:sz w:val="22"/>
            <w:szCs w:val="22"/>
          </w:rPr>
          <w:delText>as</w:delText>
        </w:r>
        <w:r w:rsidR="00273367" w:rsidDel="000D211D">
          <w:rPr>
            <w:rFonts w:ascii="Calibri" w:hAnsi="Calibri"/>
            <w:sz w:val="22"/>
            <w:szCs w:val="22"/>
          </w:rPr>
          <w:delText xml:space="preserve"> </w:delText>
        </w:r>
        <w:r w:rsidDel="000D211D">
          <w:rPr>
            <w:rFonts w:ascii="Calibri" w:hAnsi="Calibri"/>
            <w:sz w:val="22"/>
            <w:szCs w:val="22"/>
          </w:rPr>
          <w:delText>the</w:delText>
        </w:r>
        <w:r w:rsidR="00273367" w:rsidDel="000D211D">
          <w:rPr>
            <w:rFonts w:ascii="Calibri" w:hAnsi="Calibri"/>
            <w:sz w:val="22"/>
            <w:szCs w:val="22"/>
          </w:rPr>
          <w:delText xml:space="preserve"> </w:delText>
        </w:r>
        <w:r w:rsidDel="000D211D">
          <w:rPr>
            <w:rFonts w:ascii="Calibri" w:hAnsi="Calibri"/>
            <w:sz w:val="22"/>
            <w:szCs w:val="22"/>
          </w:rPr>
          <w:delText>District’s</w:delText>
        </w:r>
        <w:r w:rsidR="00273367" w:rsidDel="000D211D">
          <w:rPr>
            <w:rFonts w:ascii="Calibri" w:hAnsi="Calibri"/>
            <w:sz w:val="22"/>
            <w:szCs w:val="22"/>
          </w:rPr>
          <w:delText xml:space="preserve"> </w:delText>
        </w:r>
        <w:r w:rsidDel="000D211D">
          <w:rPr>
            <w:rFonts w:ascii="Calibri" w:hAnsi="Calibri"/>
            <w:sz w:val="22"/>
            <w:szCs w:val="22"/>
          </w:rPr>
          <w:delText>facilities</w:delText>
        </w:r>
        <w:r w:rsidR="00273367" w:rsidDel="000D211D">
          <w:rPr>
            <w:rFonts w:ascii="Calibri" w:hAnsi="Calibri"/>
            <w:sz w:val="22"/>
            <w:szCs w:val="22"/>
          </w:rPr>
          <w:delText xml:space="preserve"> </w:delText>
        </w:r>
        <w:r w:rsidDel="000D211D">
          <w:rPr>
            <w:rFonts w:ascii="Calibri" w:hAnsi="Calibri"/>
            <w:sz w:val="22"/>
            <w:szCs w:val="22"/>
          </w:rPr>
          <w:delText>and</w:delText>
        </w:r>
        <w:r w:rsidR="00273367" w:rsidDel="000D211D">
          <w:rPr>
            <w:rFonts w:ascii="Calibri" w:hAnsi="Calibri"/>
            <w:sz w:val="22"/>
            <w:szCs w:val="22"/>
          </w:rPr>
          <w:delText xml:space="preserve"> </w:delText>
        </w:r>
        <w:r w:rsidDel="000D211D">
          <w:rPr>
            <w:rFonts w:ascii="Calibri" w:hAnsi="Calibri"/>
            <w:sz w:val="22"/>
            <w:szCs w:val="22"/>
          </w:rPr>
          <w:delText>grounds,</w:delText>
        </w:r>
        <w:r w:rsidR="00273367" w:rsidDel="000D211D">
          <w:rPr>
            <w:rFonts w:ascii="Calibri" w:hAnsi="Calibri"/>
            <w:sz w:val="22"/>
            <w:szCs w:val="22"/>
          </w:rPr>
          <w:delText xml:space="preserve"> </w:delText>
        </w:r>
        <w:r w:rsidDel="000D211D">
          <w:rPr>
            <w:rFonts w:ascii="Calibri" w:hAnsi="Calibri"/>
            <w:sz w:val="22"/>
            <w:szCs w:val="22"/>
          </w:rPr>
          <w:delText>will</w:delText>
        </w:r>
        <w:r w:rsidR="00273367" w:rsidDel="000D211D">
          <w:rPr>
            <w:rFonts w:ascii="Calibri" w:hAnsi="Calibri"/>
            <w:sz w:val="22"/>
            <w:szCs w:val="22"/>
          </w:rPr>
          <w:delText xml:space="preserve"> </w:delText>
        </w:r>
        <w:r w:rsidDel="000D211D">
          <w:rPr>
            <w:rFonts w:ascii="Calibri" w:hAnsi="Calibri"/>
            <w:sz w:val="22"/>
            <w:szCs w:val="22"/>
          </w:rPr>
          <w:delText>be</w:delText>
        </w:r>
        <w:r w:rsidR="00273367" w:rsidDel="000D211D">
          <w:rPr>
            <w:rFonts w:ascii="Calibri" w:hAnsi="Calibri"/>
            <w:sz w:val="22"/>
            <w:szCs w:val="22"/>
          </w:rPr>
          <w:delText xml:space="preserve"> </w:delText>
        </w:r>
        <w:r w:rsidDel="000D211D">
          <w:rPr>
            <w:rFonts w:ascii="Calibri" w:hAnsi="Calibri"/>
            <w:sz w:val="22"/>
            <w:szCs w:val="22"/>
          </w:rPr>
          <w:delText>generally</w:delText>
        </w:r>
        <w:r w:rsidR="00273367" w:rsidDel="000D211D">
          <w:rPr>
            <w:rFonts w:ascii="Calibri" w:hAnsi="Calibri"/>
            <w:sz w:val="22"/>
            <w:szCs w:val="22"/>
          </w:rPr>
          <w:delText xml:space="preserve"> </w:delText>
        </w:r>
        <w:r w:rsidDel="000D211D">
          <w:rPr>
            <w:rFonts w:ascii="Calibri" w:hAnsi="Calibri"/>
            <w:sz w:val="22"/>
            <w:szCs w:val="22"/>
          </w:rPr>
          <w:delText>avoided</w:delText>
        </w:r>
        <w:r w:rsidR="00273367" w:rsidDel="000D211D">
          <w:rPr>
            <w:rFonts w:ascii="Calibri" w:hAnsi="Calibri"/>
            <w:sz w:val="22"/>
            <w:szCs w:val="22"/>
          </w:rPr>
          <w:delText xml:space="preserve"> </w:delText>
        </w:r>
        <w:r w:rsidDel="000D211D">
          <w:rPr>
            <w:rFonts w:ascii="Calibri" w:hAnsi="Calibri"/>
            <w:sz w:val="22"/>
            <w:szCs w:val="22"/>
          </w:rPr>
          <w:delText>unless</w:delText>
        </w:r>
        <w:r w:rsidR="00273367" w:rsidDel="000D211D">
          <w:rPr>
            <w:rFonts w:ascii="Calibri" w:hAnsi="Calibri"/>
            <w:sz w:val="22"/>
            <w:szCs w:val="22"/>
          </w:rPr>
          <w:delText xml:space="preserve"> </w:delText>
        </w:r>
        <w:r w:rsidDel="000D211D">
          <w:rPr>
            <w:rFonts w:ascii="Calibri" w:hAnsi="Calibri"/>
            <w:sz w:val="22"/>
            <w:szCs w:val="22"/>
          </w:rPr>
          <w:delText>prior</w:delText>
        </w:r>
        <w:r w:rsidR="00273367" w:rsidDel="000D211D">
          <w:rPr>
            <w:rFonts w:ascii="Calibri" w:hAnsi="Calibri"/>
            <w:sz w:val="22"/>
            <w:szCs w:val="22"/>
          </w:rPr>
          <w:delText xml:space="preserve"> </w:delText>
        </w:r>
        <w:r w:rsidDel="000D211D">
          <w:rPr>
            <w:rFonts w:ascii="Calibri" w:hAnsi="Calibri"/>
            <w:sz w:val="22"/>
            <w:szCs w:val="22"/>
          </w:rPr>
          <w:delText>approval</w:delText>
        </w:r>
        <w:r w:rsidR="00273367" w:rsidDel="000D211D">
          <w:rPr>
            <w:rFonts w:ascii="Calibri" w:hAnsi="Calibri"/>
            <w:sz w:val="22"/>
            <w:szCs w:val="22"/>
          </w:rPr>
          <w:delText xml:space="preserve"> </w:delText>
        </w:r>
        <w:r w:rsidDel="000D211D">
          <w:rPr>
            <w:rFonts w:ascii="Calibri" w:hAnsi="Calibri"/>
            <w:sz w:val="22"/>
            <w:szCs w:val="22"/>
          </w:rPr>
          <w:delText>from</w:delText>
        </w:r>
        <w:r w:rsidR="00273367" w:rsidDel="000D211D">
          <w:rPr>
            <w:rFonts w:ascii="Calibri" w:hAnsi="Calibri"/>
            <w:sz w:val="22"/>
            <w:szCs w:val="22"/>
          </w:rPr>
          <w:delText xml:space="preserve"> </w:delText>
        </w:r>
        <w:r w:rsidDel="000D211D">
          <w:rPr>
            <w:rFonts w:ascii="Calibri" w:hAnsi="Calibri"/>
            <w:sz w:val="22"/>
            <w:szCs w:val="22"/>
          </w:rPr>
          <w:delText>an</w:delText>
        </w:r>
        <w:r w:rsidR="00273367" w:rsidDel="000D211D">
          <w:rPr>
            <w:rFonts w:ascii="Calibri" w:hAnsi="Calibri"/>
            <w:sz w:val="22"/>
            <w:szCs w:val="22"/>
          </w:rPr>
          <w:delText xml:space="preserve"> </w:delText>
        </w:r>
        <w:r w:rsidDel="000D211D">
          <w:rPr>
            <w:rFonts w:ascii="Calibri" w:hAnsi="Calibri"/>
            <w:sz w:val="22"/>
            <w:szCs w:val="22"/>
          </w:rPr>
          <w:delText>appropriate</w:delText>
        </w:r>
        <w:r w:rsidR="00273367" w:rsidDel="000D211D">
          <w:rPr>
            <w:rFonts w:ascii="Calibri" w:hAnsi="Calibri"/>
            <w:sz w:val="22"/>
            <w:szCs w:val="22"/>
          </w:rPr>
          <w:delText xml:space="preserve"> </w:delText>
        </w:r>
        <w:r w:rsidDel="000D211D">
          <w:rPr>
            <w:rFonts w:ascii="Calibri" w:hAnsi="Calibri"/>
            <w:sz w:val="22"/>
            <w:szCs w:val="22"/>
          </w:rPr>
          <w:delText>ICE</w:delText>
        </w:r>
        <w:r w:rsidR="00273367" w:rsidDel="000D211D">
          <w:rPr>
            <w:rFonts w:ascii="Calibri" w:hAnsi="Calibri"/>
            <w:sz w:val="22"/>
            <w:szCs w:val="22"/>
          </w:rPr>
          <w:delText xml:space="preserve"> </w:delText>
        </w:r>
        <w:r w:rsidDel="000D211D">
          <w:rPr>
            <w:rFonts w:ascii="Calibri" w:hAnsi="Calibri"/>
            <w:sz w:val="22"/>
            <w:szCs w:val="22"/>
          </w:rPr>
          <w:delText>supervisory</w:delText>
        </w:r>
        <w:r w:rsidR="00273367" w:rsidDel="000D211D">
          <w:rPr>
            <w:rFonts w:ascii="Calibri" w:hAnsi="Calibri"/>
            <w:sz w:val="22"/>
            <w:szCs w:val="22"/>
          </w:rPr>
          <w:delText xml:space="preserve"> </w:delText>
        </w:r>
        <w:r w:rsidDel="000D211D">
          <w:rPr>
            <w:rFonts w:ascii="Calibri" w:hAnsi="Calibri"/>
            <w:sz w:val="22"/>
            <w:szCs w:val="22"/>
          </w:rPr>
          <w:delText>official</w:delText>
        </w:r>
        <w:r w:rsidR="00273367" w:rsidDel="000D211D">
          <w:rPr>
            <w:rFonts w:ascii="Calibri" w:hAnsi="Calibri"/>
            <w:sz w:val="22"/>
            <w:szCs w:val="22"/>
          </w:rPr>
          <w:delText xml:space="preserve"> </w:delText>
        </w:r>
        <w:r w:rsidDel="000D211D">
          <w:rPr>
            <w:rFonts w:ascii="Calibri" w:hAnsi="Calibri"/>
            <w:sz w:val="22"/>
            <w:szCs w:val="22"/>
          </w:rPr>
          <w:delText>is</w:delText>
        </w:r>
        <w:r w:rsidR="00273367" w:rsidDel="000D211D">
          <w:rPr>
            <w:rFonts w:ascii="Calibri" w:hAnsi="Calibri"/>
            <w:sz w:val="22"/>
            <w:szCs w:val="22"/>
          </w:rPr>
          <w:delText xml:space="preserve"> </w:delText>
        </w:r>
        <w:r w:rsidDel="000D211D">
          <w:rPr>
            <w:rFonts w:ascii="Calibri" w:hAnsi="Calibri"/>
            <w:sz w:val="22"/>
            <w:szCs w:val="22"/>
          </w:rPr>
          <w:delText>obtained</w:delText>
        </w:r>
        <w:r w:rsidR="00273367" w:rsidDel="000D211D">
          <w:rPr>
            <w:rFonts w:ascii="Calibri" w:hAnsi="Calibri"/>
            <w:sz w:val="22"/>
            <w:szCs w:val="22"/>
          </w:rPr>
          <w:delText xml:space="preserve"> </w:delText>
        </w:r>
        <w:r w:rsidDel="000D211D">
          <w:rPr>
            <w:rFonts w:ascii="Calibri" w:hAnsi="Calibri"/>
            <w:sz w:val="22"/>
            <w:szCs w:val="22"/>
          </w:rPr>
          <w:delText>or</w:delText>
        </w:r>
        <w:r w:rsidR="00273367" w:rsidDel="000D211D">
          <w:rPr>
            <w:rFonts w:ascii="Calibri" w:hAnsi="Calibri"/>
            <w:sz w:val="22"/>
            <w:szCs w:val="22"/>
          </w:rPr>
          <w:delText xml:space="preserve"> </w:delText>
        </w:r>
        <w:r w:rsidDel="000D211D">
          <w:rPr>
            <w:rFonts w:ascii="Calibri" w:hAnsi="Calibri"/>
            <w:sz w:val="22"/>
            <w:szCs w:val="22"/>
          </w:rPr>
          <w:delText>exigent/emergency</w:delText>
        </w:r>
        <w:r w:rsidR="00273367" w:rsidDel="000D211D">
          <w:rPr>
            <w:rFonts w:ascii="Calibri" w:hAnsi="Calibri"/>
            <w:sz w:val="22"/>
            <w:szCs w:val="22"/>
          </w:rPr>
          <w:delText xml:space="preserve"> </w:delText>
        </w:r>
        <w:r w:rsidDel="000D211D">
          <w:rPr>
            <w:rFonts w:ascii="Calibri" w:hAnsi="Calibri"/>
            <w:sz w:val="22"/>
            <w:szCs w:val="22"/>
          </w:rPr>
          <w:delText>circumstances</w:delText>
        </w:r>
        <w:r w:rsidR="00273367" w:rsidDel="000D211D">
          <w:rPr>
            <w:rFonts w:ascii="Calibri" w:hAnsi="Calibri"/>
            <w:sz w:val="22"/>
            <w:szCs w:val="22"/>
          </w:rPr>
          <w:delText xml:space="preserve"> </w:delText>
        </w:r>
        <w:r w:rsidDel="000D211D">
          <w:rPr>
            <w:rFonts w:ascii="Calibri" w:hAnsi="Calibri"/>
            <w:sz w:val="22"/>
            <w:szCs w:val="22"/>
          </w:rPr>
          <w:delText>exist</w:delText>
        </w:r>
        <w:r w:rsidR="00273367" w:rsidDel="000D211D">
          <w:rPr>
            <w:rFonts w:ascii="Calibri" w:hAnsi="Calibri"/>
            <w:sz w:val="22"/>
            <w:szCs w:val="22"/>
          </w:rPr>
          <w:delText xml:space="preserve"> </w:delText>
        </w:r>
        <w:r w:rsidDel="000D211D">
          <w:rPr>
            <w:rFonts w:ascii="Calibri" w:hAnsi="Calibri"/>
            <w:sz w:val="22"/>
            <w:szCs w:val="22"/>
          </w:rPr>
          <w:delText>concerning</w:delText>
        </w:r>
        <w:r w:rsidR="00273367" w:rsidDel="000D211D">
          <w:rPr>
            <w:rFonts w:ascii="Calibri" w:hAnsi="Calibri"/>
            <w:sz w:val="22"/>
            <w:szCs w:val="22"/>
          </w:rPr>
          <w:delText xml:space="preserve"> </w:delText>
        </w:r>
        <w:r w:rsidDel="000D211D">
          <w:rPr>
            <w:rFonts w:ascii="Calibri" w:hAnsi="Calibri"/>
            <w:sz w:val="22"/>
            <w:szCs w:val="22"/>
          </w:rPr>
          <w:delText>national</w:delText>
        </w:r>
        <w:r w:rsidR="00273367" w:rsidDel="000D211D">
          <w:rPr>
            <w:rFonts w:ascii="Calibri" w:hAnsi="Calibri"/>
            <w:sz w:val="22"/>
            <w:szCs w:val="22"/>
          </w:rPr>
          <w:delText xml:space="preserve"> </w:delText>
        </w:r>
        <w:r w:rsidDel="000D211D">
          <w:rPr>
            <w:rFonts w:ascii="Calibri" w:hAnsi="Calibri"/>
            <w:sz w:val="22"/>
            <w:szCs w:val="22"/>
          </w:rPr>
          <w:delText>security,</w:delText>
        </w:r>
        <w:r w:rsidR="00273367" w:rsidDel="000D211D">
          <w:rPr>
            <w:rFonts w:ascii="Calibri" w:hAnsi="Calibri"/>
            <w:sz w:val="22"/>
            <w:szCs w:val="22"/>
          </w:rPr>
          <w:delText xml:space="preserve"> </w:delText>
        </w:r>
        <w:r w:rsidDel="000D211D">
          <w:rPr>
            <w:rFonts w:ascii="Calibri" w:hAnsi="Calibri"/>
            <w:sz w:val="22"/>
            <w:szCs w:val="22"/>
          </w:rPr>
          <w:delText>terrorism,</w:delText>
        </w:r>
        <w:r w:rsidR="00273367" w:rsidDel="000D211D">
          <w:rPr>
            <w:rFonts w:ascii="Calibri" w:hAnsi="Calibri"/>
            <w:sz w:val="22"/>
            <w:szCs w:val="22"/>
          </w:rPr>
          <w:delText xml:space="preserve"> </w:delText>
        </w:r>
        <w:r w:rsidDel="000D211D">
          <w:rPr>
            <w:rFonts w:ascii="Calibri" w:hAnsi="Calibri"/>
            <w:sz w:val="22"/>
            <w:szCs w:val="22"/>
          </w:rPr>
          <w:delText>or</w:delText>
        </w:r>
        <w:r w:rsidR="00273367" w:rsidDel="000D211D">
          <w:rPr>
            <w:rFonts w:ascii="Calibri" w:hAnsi="Calibri"/>
            <w:sz w:val="22"/>
            <w:szCs w:val="22"/>
          </w:rPr>
          <w:delText xml:space="preserve"> </w:delText>
        </w:r>
        <w:r w:rsidDel="000D211D">
          <w:rPr>
            <w:rFonts w:ascii="Calibri" w:hAnsi="Calibri"/>
            <w:sz w:val="22"/>
            <w:szCs w:val="22"/>
          </w:rPr>
          <w:delText>public</w:delText>
        </w:r>
        <w:r w:rsidR="00273367" w:rsidDel="000D211D">
          <w:rPr>
            <w:rFonts w:ascii="Calibri" w:hAnsi="Calibri"/>
            <w:sz w:val="22"/>
            <w:szCs w:val="22"/>
          </w:rPr>
          <w:delText xml:space="preserve"> </w:delText>
        </w:r>
        <w:r w:rsidDel="000D211D">
          <w:rPr>
            <w:rFonts w:ascii="Calibri" w:hAnsi="Calibri"/>
            <w:sz w:val="22"/>
            <w:szCs w:val="22"/>
          </w:rPr>
          <w:delText>safety,</w:delText>
        </w:r>
        <w:r w:rsidR="00273367" w:rsidDel="000D211D">
          <w:rPr>
            <w:rFonts w:ascii="Calibri" w:hAnsi="Calibri"/>
            <w:sz w:val="22"/>
            <w:szCs w:val="22"/>
          </w:rPr>
          <w:delText xml:space="preserve"> </w:delText>
        </w:r>
        <w:r w:rsidDel="000D211D">
          <w:rPr>
            <w:rFonts w:ascii="Calibri" w:hAnsi="Calibri"/>
            <w:sz w:val="22"/>
            <w:szCs w:val="22"/>
          </w:rPr>
          <w:delText>for</w:delText>
        </w:r>
        <w:r w:rsidR="00273367" w:rsidDel="000D211D">
          <w:rPr>
            <w:rFonts w:ascii="Calibri" w:hAnsi="Calibri"/>
            <w:sz w:val="22"/>
            <w:szCs w:val="22"/>
          </w:rPr>
          <w:delText xml:space="preserve"> </w:delText>
        </w:r>
        <w:r w:rsidDel="000D211D">
          <w:rPr>
            <w:rFonts w:ascii="Calibri" w:hAnsi="Calibri"/>
            <w:sz w:val="22"/>
            <w:szCs w:val="22"/>
          </w:rPr>
          <w:delText>example.</w:delText>
        </w:r>
        <w:r w:rsidR="00273367" w:rsidDel="000D211D">
          <w:rPr>
            <w:rFonts w:ascii="Calibri" w:hAnsi="Calibri"/>
            <w:sz w:val="22"/>
            <w:szCs w:val="22"/>
          </w:rPr>
          <w:delText xml:space="preserve"> </w:delText>
        </w:r>
        <w:r w:rsidDel="000D211D">
          <w:rPr>
            <w:rFonts w:ascii="Calibri" w:hAnsi="Calibri"/>
            <w:sz w:val="22"/>
            <w:szCs w:val="22"/>
          </w:rPr>
          <w:delText>Under</w:delText>
        </w:r>
        <w:r w:rsidR="00273367" w:rsidDel="000D211D">
          <w:rPr>
            <w:rFonts w:ascii="Calibri" w:hAnsi="Calibri"/>
            <w:sz w:val="22"/>
            <w:szCs w:val="22"/>
          </w:rPr>
          <w:delText xml:space="preserve"> </w:delText>
        </w:r>
        <w:r w:rsidDel="000D211D">
          <w:rPr>
            <w:rFonts w:ascii="Calibri" w:hAnsi="Calibri"/>
            <w:sz w:val="22"/>
            <w:szCs w:val="22"/>
          </w:rPr>
          <w:delText>the</w:delText>
        </w:r>
        <w:r w:rsidR="00273367" w:rsidDel="000D211D">
          <w:rPr>
            <w:rFonts w:ascii="Calibri" w:hAnsi="Calibri"/>
            <w:sz w:val="22"/>
            <w:szCs w:val="22"/>
          </w:rPr>
          <w:delText xml:space="preserve"> </w:delText>
        </w:r>
        <w:r w:rsidDel="000D211D">
          <w:rPr>
            <w:rFonts w:ascii="Calibri" w:hAnsi="Calibri"/>
            <w:sz w:val="22"/>
            <w:szCs w:val="22"/>
          </w:rPr>
          <w:delText>policy</w:delText>
        </w:r>
        <w:r w:rsidR="00273367" w:rsidDel="000D211D">
          <w:rPr>
            <w:rFonts w:ascii="Calibri" w:hAnsi="Calibri"/>
            <w:sz w:val="22"/>
            <w:szCs w:val="22"/>
          </w:rPr>
          <w:delText xml:space="preserve"> </w:delText>
        </w:r>
        <w:r w:rsidDel="000D211D">
          <w:rPr>
            <w:rFonts w:ascii="Calibri" w:hAnsi="Calibri"/>
            <w:sz w:val="22"/>
            <w:szCs w:val="22"/>
          </w:rPr>
          <w:delText>guidance,</w:delText>
        </w:r>
        <w:r w:rsidR="00273367" w:rsidDel="000D211D">
          <w:rPr>
            <w:rFonts w:ascii="Calibri" w:hAnsi="Calibri"/>
            <w:sz w:val="22"/>
            <w:szCs w:val="22"/>
          </w:rPr>
          <w:delText xml:space="preserve"> </w:delText>
        </w:r>
        <w:r w:rsidDel="000D211D">
          <w:rPr>
            <w:rFonts w:ascii="Calibri" w:hAnsi="Calibri"/>
            <w:sz w:val="22"/>
            <w:szCs w:val="22"/>
          </w:rPr>
          <w:delText>sensitive</w:delText>
        </w:r>
        <w:r w:rsidR="00273367" w:rsidDel="000D211D">
          <w:rPr>
            <w:rFonts w:ascii="Calibri" w:hAnsi="Calibri"/>
            <w:sz w:val="22"/>
            <w:szCs w:val="22"/>
          </w:rPr>
          <w:delText xml:space="preserve"> </w:delText>
        </w:r>
        <w:r w:rsidDel="000D211D">
          <w:rPr>
            <w:rFonts w:ascii="Calibri" w:hAnsi="Calibri"/>
            <w:sz w:val="22"/>
            <w:szCs w:val="22"/>
          </w:rPr>
          <w:delText>locations</w:delText>
        </w:r>
        <w:r w:rsidR="00273367" w:rsidDel="000D211D">
          <w:rPr>
            <w:rFonts w:ascii="Calibri" w:hAnsi="Calibri"/>
            <w:sz w:val="22"/>
            <w:szCs w:val="22"/>
          </w:rPr>
          <w:delText xml:space="preserve"> </w:delText>
        </w:r>
        <w:r w:rsidDel="000D211D">
          <w:rPr>
            <w:rFonts w:ascii="Calibri" w:hAnsi="Calibri"/>
            <w:sz w:val="22"/>
            <w:szCs w:val="22"/>
          </w:rPr>
          <w:delText>include,</w:delText>
        </w:r>
        <w:r w:rsidR="00273367" w:rsidDel="000D211D">
          <w:rPr>
            <w:rFonts w:ascii="Calibri" w:hAnsi="Calibri"/>
            <w:sz w:val="22"/>
            <w:szCs w:val="22"/>
          </w:rPr>
          <w:delText xml:space="preserve"> </w:delText>
        </w:r>
        <w:r w:rsidDel="000D211D">
          <w:rPr>
            <w:rFonts w:ascii="Calibri" w:hAnsi="Calibri"/>
            <w:sz w:val="22"/>
            <w:szCs w:val="22"/>
          </w:rPr>
          <w:delText>but</w:delText>
        </w:r>
        <w:r w:rsidR="00273367" w:rsidDel="000D211D">
          <w:rPr>
            <w:rFonts w:ascii="Calibri" w:hAnsi="Calibri"/>
            <w:sz w:val="22"/>
            <w:szCs w:val="22"/>
          </w:rPr>
          <w:delText xml:space="preserve"> </w:delText>
        </w:r>
        <w:r w:rsidDel="000D211D">
          <w:rPr>
            <w:rFonts w:ascii="Calibri" w:hAnsi="Calibri"/>
            <w:sz w:val="22"/>
            <w:szCs w:val="22"/>
          </w:rPr>
          <w:delText>are</w:delText>
        </w:r>
        <w:r w:rsidR="00273367" w:rsidDel="000D211D">
          <w:rPr>
            <w:rFonts w:ascii="Calibri" w:hAnsi="Calibri"/>
            <w:sz w:val="22"/>
            <w:szCs w:val="22"/>
          </w:rPr>
          <w:delText xml:space="preserve"> </w:delText>
        </w:r>
        <w:r w:rsidDel="000D211D">
          <w:rPr>
            <w:rFonts w:ascii="Calibri" w:hAnsi="Calibri"/>
            <w:sz w:val="22"/>
            <w:szCs w:val="22"/>
          </w:rPr>
          <w:delText>not</w:delText>
        </w:r>
        <w:r w:rsidR="00273367" w:rsidDel="000D211D">
          <w:rPr>
            <w:rFonts w:ascii="Calibri" w:hAnsi="Calibri"/>
            <w:sz w:val="22"/>
            <w:szCs w:val="22"/>
          </w:rPr>
          <w:delText xml:space="preserve"> </w:delText>
        </w:r>
        <w:r w:rsidDel="000D211D">
          <w:rPr>
            <w:rFonts w:ascii="Calibri" w:hAnsi="Calibri"/>
            <w:sz w:val="22"/>
            <w:szCs w:val="22"/>
          </w:rPr>
          <w:delText>be</w:delText>
        </w:r>
        <w:r w:rsidR="00273367" w:rsidDel="000D211D">
          <w:rPr>
            <w:rFonts w:ascii="Calibri" w:hAnsi="Calibri"/>
            <w:sz w:val="22"/>
            <w:szCs w:val="22"/>
          </w:rPr>
          <w:delText xml:space="preserve"> </w:delText>
        </w:r>
        <w:r w:rsidDel="000D211D">
          <w:rPr>
            <w:rFonts w:ascii="Calibri" w:hAnsi="Calibri"/>
            <w:sz w:val="22"/>
            <w:szCs w:val="22"/>
          </w:rPr>
          <w:delText>limited</w:delText>
        </w:r>
        <w:r w:rsidR="00273367" w:rsidDel="000D211D">
          <w:rPr>
            <w:rFonts w:ascii="Calibri" w:hAnsi="Calibri"/>
            <w:sz w:val="22"/>
            <w:szCs w:val="22"/>
          </w:rPr>
          <w:delText xml:space="preserve"> </w:delText>
        </w:r>
        <w:r w:rsidDel="000D211D">
          <w:rPr>
            <w:rFonts w:ascii="Calibri" w:hAnsi="Calibri"/>
            <w:sz w:val="22"/>
            <w:szCs w:val="22"/>
          </w:rPr>
          <w:delText>to:</w:delText>
        </w:r>
        <w:r w:rsidR="00273367" w:rsidDel="000D211D">
          <w:rPr>
            <w:rFonts w:ascii="Calibri" w:hAnsi="Calibri"/>
            <w:sz w:val="22"/>
            <w:szCs w:val="22"/>
          </w:rPr>
          <w:delText xml:space="preserve"> </w:delText>
        </w:r>
      </w:del>
    </w:p>
    <w:p w14:paraId="26413A2D" w14:textId="77777777" w:rsidR="000D211D" w:rsidRDefault="000D211D" w:rsidP="000D211D">
      <w:pPr>
        <w:spacing w:before="240"/>
        <w:jc w:val="both"/>
        <w:rPr>
          <w:ins w:id="188" w:author="Kathy Kottaras" w:date="2017-05-08T11:57:00Z"/>
          <w:rFonts w:ascii="Calibri" w:hAnsi="Calibri"/>
          <w:sz w:val="22"/>
          <w:szCs w:val="22"/>
        </w:rPr>
      </w:pPr>
      <w:ins w:id="189" w:author="Kathy Kottaras" w:date="2017-05-08T11:57:00Z">
        <w:r>
          <w:rPr>
            <w:rFonts w:ascii="Calibri" w:hAnsi="Calibri"/>
            <w:sz w:val="22"/>
            <w:szCs w:val="22"/>
          </w:rPr>
          <w:t xml:space="preserve">Under the policy guidance, sensitive locations include, but are not be limited to: </w:t>
        </w:r>
      </w:ins>
    </w:p>
    <w:p w14:paraId="2F61A53E" w14:textId="77777777" w:rsidR="000D211D" w:rsidRDefault="000D211D" w:rsidP="000D211D">
      <w:pPr>
        <w:ind w:left="240"/>
        <w:textAlignment w:val="baseline"/>
        <w:rPr>
          <w:ins w:id="190" w:author="Kathy Kottaras" w:date="2017-05-08T11:57:00Z"/>
          <w:rFonts w:ascii="SourceSansProLight" w:eastAsia="Times New Roman" w:hAnsi="SourceSansProLight" w:cs="Arial"/>
          <w:color w:val="333333"/>
          <w:lang w:val="en"/>
        </w:rPr>
      </w:pPr>
    </w:p>
    <w:p w14:paraId="500D0DA5" w14:textId="77777777" w:rsidR="000D211D" w:rsidRPr="004A405C" w:rsidRDefault="000D211D" w:rsidP="000D211D">
      <w:pPr>
        <w:numPr>
          <w:ilvl w:val="0"/>
          <w:numId w:val="22"/>
        </w:numPr>
        <w:ind w:left="240"/>
        <w:textAlignment w:val="baseline"/>
        <w:rPr>
          <w:ins w:id="191" w:author="Kathy Kottaras" w:date="2017-05-08T11:57:00Z"/>
          <w:rFonts w:ascii="SourceSansProLight" w:eastAsia="Times New Roman" w:hAnsi="SourceSansProLight" w:cs="Arial"/>
          <w:color w:val="333333"/>
          <w:lang w:val="en"/>
        </w:rPr>
      </w:pPr>
      <w:ins w:id="192" w:author="Kathy Kottaras" w:date="2017-05-08T11:57:00Z">
        <w:r w:rsidRPr="004A405C">
          <w:rPr>
            <w:rFonts w:ascii="SourceSansProLight" w:eastAsia="Times New Roman" w:hAnsi="SourceSansProLight" w:cs="Arial"/>
            <w:color w:val="333333"/>
            <w:lang w:val="en"/>
          </w:rPr>
          <w:t>Schools, such as known and licensed daycares, pre-schools and other early learning programs; primary schools; secondary schools; post-secondary schools up to and including colleges and universities; as well as scholastic or education-related activities or events, and school bus stops that are marked and/or known to the officer, during periods when school children are present at the stop;</w:t>
        </w:r>
      </w:ins>
    </w:p>
    <w:p w14:paraId="1FD14FC8" w14:textId="77777777" w:rsidR="000D211D" w:rsidRPr="004A405C" w:rsidRDefault="000D211D" w:rsidP="000D211D">
      <w:pPr>
        <w:numPr>
          <w:ilvl w:val="0"/>
          <w:numId w:val="22"/>
        </w:numPr>
        <w:ind w:left="240"/>
        <w:textAlignment w:val="baseline"/>
        <w:rPr>
          <w:ins w:id="193" w:author="Kathy Kottaras" w:date="2017-05-08T11:57:00Z"/>
          <w:rFonts w:ascii="SourceSansProLight" w:eastAsia="Times New Roman" w:hAnsi="SourceSansProLight" w:cs="Arial"/>
          <w:color w:val="333333"/>
          <w:lang w:val="en"/>
        </w:rPr>
      </w:pPr>
      <w:ins w:id="194" w:author="Kathy Kottaras" w:date="2017-05-08T11:57:00Z">
        <w:r w:rsidRPr="004A405C">
          <w:rPr>
            <w:rFonts w:ascii="SourceSansProLight" w:eastAsia="Times New Roman" w:hAnsi="SourceSansProLight" w:cs="Arial"/>
            <w:color w:val="333333"/>
            <w:lang w:val="en"/>
          </w:rPr>
          <w:t>Medical treatment and health care facilities, such as hospitals, doctors’ offices, accredited health clinics, and emergent or urgent care facilities;</w:t>
        </w:r>
      </w:ins>
    </w:p>
    <w:p w14:paraId="3BEE6128" w14:textId="77777777" w:rsidR="000D211D" w:rsidRPr="004A405C" w:rsidRDefault="000D211D" w:rsidP="000D211D">
      <w:pPr>
        <w:numPr>
          <w:ilvl w:val="0"/>
          <w:numId w:val="22"/>
        </w:numPr>
        <w:ind w:left="240"/>
        <w:textAlignment w:val="baseline"/>
        <w:rPr>
          <w:ins w:id="195" w:author="Kathy Kottaras" w:date="2017-05-08T11:57:00Z"/>
          <w:rFonts w:ascii="SourceSansProLight" w:eastAsia="Times New Roman" w:hAnsi="SourceSansProLight" w:cs="Arial"/>
          <w:color w:val="333333"/>
          <w:lang w:val="en"/>
        </w:rPr>
      </w:pPr>
      <w:ins w:id="196" w:author="Kathy Kottaras" w:date="2017-05-08T11:57:00Z">
        <w:r w:rsidRPr="004A405C">
          <w:rPr>
            <w:rFonts w:ascii="SourceSansProLight" w:eastAsia="Times New Roman" w:hAnsi="SourceSansProLight" w:cs="Arial"/>
            <w:color w:val="333333"/>
            <w:lang w:val="en"/>
          </w:rPr>
          <w:t>Places of worship, such as churches, synagogues, mosques, and temples;</w:t>
        </w:r>
      </w:ins>
    </w:p>
    <w:p w14:paraId="43120988" w14:textId="77777777" w:rsidR="000D211D" w:rsidRPr="004A405C" w:rsidRDefault="000D211D" w:rsidP="000D211D">
      <w:pPr>
        <w:numPr>
          <w:ilvl w:val="0"/>
          <w:numId w:val="22"/>
        </w:numPr>
        <w:ind w:left="240"/>
        <w:textAlignment w:val="baseline"/>
        <w:rPr>
          <w:ins w:id="197" w:author="Kathy Kottaras" w:date="2017-05-08T11:57:00Z"/>
          <w:rFonts w:ascii="SourceSansProLight" w:eastAsia="Times New Roman" w:hAnsi="SourceSansProLight" w:cs="Arial"/>
          <w:color w:val="333333"/>
          <w:lang w:val="en"/>
        </w:rPr>
      </w:pPr>
      <w:ins w:id="198" w:author="Kathy Kottaras" w:date="2017-05-08T11:57:00Z">
        <w:r w:rsidRPr="004A405C">
          <w:rPr>
            <w:rFonts w:ascii="SourceSansProLight" w:eastAsia="Times New Roman" w:hAnsi="SourceSansProLight" w:cs="Arial"/>
            <w:color w:val="333333"/>
            <w:lang w:val="en"/>
          </w:rPr>
          <w:t>Religious or civil ceremonies or observances, such as funerals and weddings; and</w:t>
        </w:r>
      </w:ins>
    </w:p>
    <w:p w14:paraId="2604839E" w14:textId="77777777" w:rsidR="000D211D" w:rsidRPr="004A405C" w:rsidRDefault="000D211D" w:rsidP="000D211D">
      <w:pPr>
        <w:numPr>
          <w:ilvl w:val="0"/>
          <w:numId w:val="22"/>
        </w:numPr>
        <w:spacing w:after="160"/>
        <w:ind w:left="240"/>
        <w:textAlignment w:val="baseline"/>
        <w:rPr>
          <w:ins w:id="199" w:author="Kathy Kottaras" w:date="2017-05-08T11:57:00Z"/>
          <w:rFonts w:ascii="SourceSansProLight" w:eastAsia="Times New Roman" w:hAnsi="SourceSansProLight" w:cs="Arial"/>
          <w:color w:val="333333"/>
          <w:lang w:val="en"/>
        </w:rPr>
      </w:pPr>
      <w:ins w:id="200" w:author="Kathy Kottaras" w:date="2017-05-08T11:57:00Z">
        <w:r w:rsidRPr="004A405C">
          <w:rPr>
            <w:rFonts w:ascii="SourceSansProLight" w:eastAsia="Times New Roman" w:hAnsi="SourceSansProLight" w:cs="Arial"/>
            <w:color w:val="333333"/>
            <w:lang w:val="en"/>
          </w:rPr>
          <w:t>During public demonstration, such as a march, rally, or parade.</w:t>
        </w:r>
      </w:ins>
    </w:p>
    <w:p w14:paraId="163A1CBE" w14:textId="77777777" w:rsidR="000D211D" w:rsidRDefault="000D211D" w:rsidP="000D211D">
      <w:pPr>
        <w:spacing w:before="240"/>
        <w:jc w:val="both"/>
        <w:rPr>
          <w:ins w:id="201" w:author="Kathy Kottaras" w:date="2017-05-08T11:57:00Z"/>
          <w:rFonts w:ascii="Calibri" w:hAnsi="Calibri"/>
          <w:sz w:val="22"/>
          <w:szCs w:val="22"/>
        </w:rPr>
      </w:pPr>
    </w:p>
    <w:p w14:paraId="3D067EBA" w14:textId="65EBE872" w:rsidR="00726310" w:rsidDel="000D211D" w:rsidRDefault="00BA0942">
      <w:pPr>
        <w:spacing w:before="240"/>
        <w:ind w:left="720"/>
        <w:jc w:val="both"/>
        <w:rPr>
          <w:del w:id="202" w:author="Kathy Kottaras" w:date="2017-05-08T11:57:00Z"/>
          <w:rFonts w:ascii="Calibri" w:hAnsi="Calibri"/>
          <w:sz w:val="22"/>
          <w:szCs w:val="22"/>
        </w:rPr>
      </w:pPr>
      <w:del w:id="203" w:author="Kathy Kottaras" w:date="2017-05-08T11:57:00Z">
        <w:r w:rsidDel="000D211D">
          <w:rPr>
            <w:rFonts w:ascii="Calibri" w:hAnsi="Calibri"/>
            <w:sz w:val="22"/>
            <w:szCs w:val="22"/>
          </w:rPr>
          <w:delText>Schools</w:delText>
        </w:r>
        <w:r w:rsidR="00273367" w:rsidDel="000D211D">
          <w:rPr>
            <w:rFonts w:ascii="Calibri" w:hAnsi="Calibri"/>
            <w:sz w:val="22"/>
            <w:szCs w:val="22"/>
          </w:rPr>
          <w:delText xml:space="preserve"> – </w:delText>
        </w:r>
        <w:r w:rsidDel="000D211D">
          <w:rPr>
            <w:rFonts w:ascii="Calibri" w:hAnsi="Calibri"/>
            <w:sz w:val="22"/>
            <w:szCs w:val="22"/>
          </w:rPr>
          <w:delText>such</w:delText>
        </w:r>
        <w:r w:rsidR="00273367" w:rsidDel="000D211D">
          <w:rPr>
            <w:rFonts w:ascii="Calibri" w:hAnsi="Calibri"/>
            <w:sz w:val="22"/>
            <w:szCs w:val="22"/>
          </w:rPr>
          <w:delText xml:space="preserve"> </w:delText>
        </w:r>
        <w:r w:rsidDel="000D211D">
          <w:rPr>
            <w:rFonts w:ascii="Calibri" w:hAnsi="Calibri"/>
            <w:sz w:val="22"/>
            <w:szCs w:val="22"/>
          </w:rPr>
          <w:delText>as</w:delText>
        </w:r>
        <w:r w:rsidR="00273367" w:rsidDel="000D211D">
          <w:rPr>
            <w:rFonts w:ascii="Calibri" w:hAnsi="Calibri"/>
            <w:sz w:val="22"/>
            <w:szCs w:val="22"/>
          </w:rPr>
          <w:delText xml:space="preserve"> </w:delText>
        </w:r>
        <w:r w:rsidDel="000D211D">
          <w:rPr>
            <w:rFonts w:ascii="Calibri" w:hAnsi="Calibri"/>
            <w:sz w:val="22"/>
            <w:szCs w:val="22"/>
          </w:rPr>
          <w:delText>known</w:delText>
        </w:r>
        <w:r w:rsidR="00273367" w:rsidDel="000D211D">
          <w:rPr>
            <w:rFonts w:ascii="Calibri" w:hAnsi="Calibri"/>
            <w:sz w:val="22"/>
            <w:szCs w:val="22"/>
          </w:rPr>
          <w:delText xml:space="preserve"> </w:delText>
        </w:r>
        <w:r w:rsidDel="000D211D">
          <w:rPr>
            <w:rFonts w:ascii="Calibri" w:hAnsi="Calibri"/>
            <w:sz w:val="22"/>
            <w:szCs w:val="22"/>
          </w:rPr>
          <w:delText>licensed</w:delText>
        </w:r>
        <w:r w:rsidR="00273367" w:rsidDel="000D211D">
          <w:rPr>
            <w:rFonts w:ascii="Calibri" w:hAnsi="Calibri"/>
            <w:sz w:val="22"/>
            <w:szCs w:val="22"/>
          </w:rPr>
          <w:delText xml:space="preserve"> </w:delText>
        </w:r>
        <w:r w:rsidDel="000D211D">
          <w:rPr>
            <w:rFonts w:ascii="Calibri" w:hAnsi="Calibri"/>
            <w:sz w:val="22"/>
            <w:szCs w:val="22"/>
          </w:rPr>
          <w:delText>daycares,</w:delText>
        </w:r>
        <w:r w:rsidR="00273367" w:rsidDel="000D211D">
          <w:rPr>
            <w:rFonts w:ascii="Calibri" w:hAnsi="Calibri"/>
            <w:sz w:val="22"/>
            <w:szCs w:val="22"/>
          </w:rPr>
          <w:delText xml:space="preserve"> </w:delText>
        </w:r>
        <w:r w:rsidDel="000D211D">
          <w:rPr>
            <w:rFonts w:ascii="Calibri" w:hAnsi="Calibri"/>
            <w:sz w:val="22"/>
            <w:szCs w:val="22"/>
          </w:rPr>
          <w:delText>pre-schools</w:delText>
        </w:r>
        <w:r w:rsidR="00273367" w:rsidDel="000D211D">
          <w:rPr>
            <w:rFonts w:ascii="Calibri" w:hAnsi="Calibri"/>
            <w:sz w:val="22"/>
            <w:szCs w:val="22"/>
          </w:rPr>
          <w:delText xml:space="preserve"> </w:delText>
        </w:r>
        <w:r w:rsidDel="000D211D">
          <w:rPr>
            <w:rFonts w:ascii="Calibri" w:hAnsi="Calibri"/>
            <w:sz w:val="22"/>
            <w:szCs w:val="22"/>
          </w:rPr>
          <w:delText>and</w:delText>
        </w:r>
        <w:r w:rsidR="00273367" w:rsidDel="000D211D">
          <w:rPr>
            <w:rFonts w:ascii="Calibri" w:hAnsi="Calibri"/>
            <w:sz w:val="22"/>
            <w:szCs w:val="22"/>
          </w:rPr>
          <w:delText xml:space="preserve"> </w:delText>
        </w:r>
        <w:r w:rsidDel="000D211D">
          <w:rPr>
            <w:rFonts w:ascii="Calibri" w:hAnsi="Calibri"/>
            <w:sz w:val="22"/>
            <w:szCs w:val="22"/>
          </w:rPr>
          <w:delText>other</w:delText>
        </w:r>
        <w:r w:rsidR="00273367" w:rsidDel="000D211D">
          <w:rPr>
            <w:rFonts w:ascii="Calibri" w:hAnsi="Calibri"/>
            <w:sz w:val="22"/>
            <w:szCs w:val="22"/>
          </w:rPr>
          <w:delText xml:space="preserve"> </w:delText>
        </w:r>
        <w:r w:rsidDel="000D211D">
          <w:rPr>
            <w:rFonts w:ascii="Calibri" w:hAnsi="Calibri"/>
            <w:sz w:val="22"/>
            <w:szCs w:val="22"/>
          </w:rPr>
          <w:delText>early</w:delText>
        </w:r>
        <w:r w:rsidR="00273367" w:rsidDel="000D211D">
          <w:rPr>
            <w:rFonts w:ascii="Calibri" w:hAnsi="Calibri"/>
            <w:sz w:val="22"/>
            <w:szCs w:val="22"/>
          </w:rPr>
          <w:delText xml:space="preserve"> </w:delText>
        </w:r>
        <w:r w:rsidDel="000D211D">
          <w:rPr>
            <w:rFonts w:ascii="Calibri" w:hAnsi="Calibri"/>
            <w:sz w:val="22"/>
            <w:szCs w:val="22"/>
          </w:rPr>
          <w:delText>learning</w:delText>
        </w:r>
        <w:r w:rsidR="00273367" w:rsidDel="000D211D">
          <w:rPr>
            <w:rFonts w:ascii="Calibri" w:hAnsi="Calibri"/>
            <w:sz w:val="22"/>
            <w:szCs w:val="22"/>
          </w:rPr>
          <w:delText xml:space="preserve"> </w:delText>
        </w:r>
        <w:r w:rsidDel="000D211D">
          <w:rPr>
            <w:rFonts w:ascii="Calibri" w:hAnsi="Calibri"/>
            <w:sz w:val="22"/>
            <w:szCs w:val="22"/>
          </w:rPr>
          <w:delText>programs;</w:delText>
        </w:r>
        <w:r w:rsidR="00273367" w:rsidDel="000D211D">
          <w:rPr>
            <w:rFonts w:ascii="Calibri" w:hAnsi="Calibri"/>
            <w:sz w:val="22"/>
            <w:szCs w:val="22"/>
          </w:rPr>
          <w:delText xml:space="preserve"> </w:delText>
        </w:r>
        <w:r w:rsidDel="000D211D">
          <w:rPr>
            <w:rFonts w:ascii="Calibri" w:hAnsi="Calibri"/>
            <w:sz w:val="22"/>
            <w:szCs w:val="22"/>
          </w:rPr>
          <w:delText>primary</w:delText>
        </w:r>
        <w:r w:rsidR="00273367" w:rsidDel="000D211D">
          <w:rPr>
            <w:rFonts w:ascii="Calibri" w:hAnsi="Calibri"/>
            <w:sz w:val="22"/>
            <w:szCs w:val="22"/>
          </w:rPr>
          <w:delText xml:space="preserve"> </w:delText>
        </w:r>
        <w:r w:rsidDel="000D211D">
          <w:rPr>
            <w:rFonts w:ascii="Calibri" w:hAnsi="Calibri"/>
            <w:sz w:val="22"/>
            <w:szCs w:val="22"/>
          </w:rPr>
          <w:delText>schools;</w:delText>
        </w:r>
        <w:r w:rsidR="00273367" w:rsidDel="000D211D">
          <w:rPr>
            <w:rFonts w:ascii="Calibri" w:hAnsi="Calibri"/>
            <w:sz w:val="22"/>
            <w:szCs w:val="22"/>
          </w:rPr>
          <w:delText xml:space="preserve"> </w:delText>
        </w:r>
        <w:r w:rsidDel="000D211D">
          <w:rPr>
            <w:rFonts w:ascii="Calibri" w:hAnsi="Calibri"/>
            <w:sz w:val="22"/>
            <w:szCs w:val="22"/>
          </w:rPr>
          <w:delText>secondary</w:delText>
        </w:r>
        <w:r w:rsidR="00273367" w:rsidDel="000D211D">
          <w:rPr>
            <w:rFonts w:ascii="Calibri" w:hAnsi="Calibri"/>
            <w:sz w:val="22"/>
            <w:szCs w:val="22"/>
          </w:rPr>
          <w:delText xml:space="preserve"> </w:delText>
        </w:r>
        <w:r w:rsidDel="000D211D">
          <w:rPr>
            <w:rFonts w:ascii="Calibri" w:hAnsi="Calibri"/>
            <w:sz w:val="22"/>
            <w:szCs w:val="22"/>
          </w:rPr>
          <w:delText>schools;</w:delText>
        </w:r>
        <w:r w:rsidR="00273367" w:rsidDel="000D211D">
          <w:rPr>
            <w:rFonts w:ascii="Calibri" w:hAnsi="Calibri"/>
            <w:sz w:val="22"/>
            <w:szCs w:val="22"/>
          </w:rPr>
          <w:delText xml:space="preserve"> </w:delText>
        </w:r>
        <w:r w:rsidDel="000D211D">
          <w:rPr>
            <w:rFonts w:ascii="Calibri" w:hAnsi="Calibri"/>
            <w:sz w:val="22"/>
            <w:szCs w:val="22"/>
          </w:rPr>
          <w:delText>and</w:delText>
        </w:r>
        <w:r w:rsidR="00273367" w:rsidDel="000D211D">
          <w:rPr>
            <w:rFonts w:ascii="Calibri" w:hAnsi="Calibri"/>
            <w:sz w:val="22"/>
            <w:szCs w:val="22"/>
          </w:rPr>
          <w:delText xml:space="preserve"> </w:delText>
        </w:r>
        <w:r w:rsidDel="000D211D">
          <w:rPr>
            <w:rFonts w:ascii="Calibri" w:hAnsi="Calibri"/>
            <w:sz w:val="22"/>
            <w:szCs w:val="22"/>
          </w:rPr>
          <w:delText>post-secondary</w:delText>
        </w:r>
        <w:r w:rsidR="00273367" w:rsidDel="000D211D">
          <w:rPr>
            <w:rFonts w:ascii="Calibri" w:hAnsi="Calibri"/>
            <w:sz w:val="22"/>
            <w:szCs w:val="22"/>
          </w:rPr>
          <w:delText xml:space="preserve"> </w:delText>
        </w:r>
        <w:r w:rsidDel="000D211D">
          <w:rPr>
            <w:rFonts w:ascii="Calibri" w:hAnsi="Calibri"/>
            <w:sz w:val="22"/>
            <w:szCs w:val="22"/>
          </w:rPr>
          <w:delText>schools,</w:delText>
        </w:r>
        <w:r w:rsidR="00273367" w:rsidDel="000D211D">
          <w:rPr>
            <w:rFonts w:ascii="Calibri" w:hAnsi="Calibri"/>
            <w:sz w:val="22"/>
            <w:szCs w:val="22"/>
          </w:rPr>
          <w:delText xml:space="preserve"> </w:delText>
        </w:r>
        <w:r w:rsidDel="000D211D">
          <w:rPr>
            <w:rFonts w:ascii="Calibri" w:hAnsi="Calibri"/>
            <w:sz w:val="22"/>
            <w:szCs w:val="22"/>
          </w:rPr>
          <w:delText>i.e.,</w:delText>
        </w:r>
        <w:r w:rsidR="00273367" w:rsidDel="000D211D">
          <w:rPr>
            <w:rFonts w:ascii="Calibri" w:hAnsi="Calibri"/>
            <w:sz w:val="22"/>
            <w:szCs w:val="22"/>
          </w:rPr>
          <w:delText xml:space="preserve"> </w:delText>
        </w:r>
        <w:r w:rsidDel="000D211D">
          <w:rPr>
            <w:rFonts w:ascii="Calibri" w:hAnsi="Calibri"/>
            <w:sz w:val="22"/>
            <w:szCs w:val="22"/>
          </w:rPr>
          <w:delText>community</w:delText>
        </w:r>
        <w:r w:rsidR="00273367" w:rsidDel="000D211D">
          <w:rPr>
            <w:rFonts w:ascii="Calibri" w:hAnsi="Calibri"/>
            <w:sz w:val="22"/>
            <w:szCs w:val="22"/>
          </w:rPr>
          <w:delText xml:space="preserve"> </w:delText>
        </w:r>
        <w:r w:rsidDel="000D211D">
          <w:rPr>
            <w:rFonts w:ascii="Calibri" w:hAnsi="Calibri"/>
            <w:sz w:val="22"/>
            <w:szCs w:val="22"/>
          </w:rPr>
          <w:delText>colleges</w:delText>
        </w:r>
        <w:r w:rsidR="00273367" w:rsidDel="000D211D">
          <w:rPr>
            <w:rFonts w:ascii="Calibri" w:hAnsi="Calibri"/>
            <w:sz w:val="22"/>
            <w:szCs w:val="22"/>
          </w:rPr>
          <w:delText xml:space="preserve"> </w:delText>
        </w:r>
        <w:r w:rsidDel="000D211D">
          <w:rPr>
            <w:rFonts w:ascii="Calibri" w:hAnsi="Calibri"/>
            <w:sz w:val="22"/>
            <w:szCs w:val="22"/>
          </w:rPr>
          <w:delText>and</w:delText>
        </w:r>
        <w:r w:rsidR="00273367" w:rsidDel="000D211D">
          <w:rPr>
            <w:rFonts w:ascii="Calibri" w:hAnsi="Calibri"/>
            <w:sz w:val="22"/>
            <w:szCs w:val="22"/>
          </w:rPr>
          <w:delText xml:space="preserve"> </w:delText>
        </w:r>
        <w:r w:rsidDel="000D211D">
          <w:rPr>
            <w:rFonts w:ascii="Calibri" w:hAnsi="Calibri"/>
            <w:sz w:val="22"/>
            <w:szCs w:val="22"/>
          </w:rPr>
          <w:delText>universities.</w:delText>
        </w:r>
        <w:r w:rsidR="00273367" w:rsidDel="000D211D">
          <w:rPr>
            <w:rFonts w:ascii="Calibri" w:hAnsi="Calibri"/>
            <w:sz w:val="22"/>
            <w:szCs w:val="22"/>
          </w:rPr>
          <w:delText xml:space="preserve"> </w:delText>
        </w:r>
      </w:del>
    </w:p>
    <w:p w14:paraId="3D387A51" w14:textId="366CF570" w:rsidR="00726310" w:rsidRDefault="00BA0942">
      <w:pPr>
        <w:spacing w:before="240"/>
        <w:jc w:val="both"/>
        <w:rPr>
          <w:rFonts w:ascii="Calibri" w:hAnsi="Calibri"/>
          <w:sz w:val="22"/>
          <w:szCs w:val="22"/>
        </w:rPr>
      </w:pPr>
      <w:r>
        <w:rPr>
          <w:rFonts w:ascii="Calibri" w:hAnsi="Calibri"/>
          <w:sz w:val="22"/>
          <w:szCs w:val="22"/>
        </w:rPr>
        <w:t>Enforcement</w:t>
      </w:r>
      <w:r w:rsidR="00273367">
        <w:rPr>
          <w:rFonts w:ascii="Calibri" w:hAnsi="Calibri"/>
          <w:sz w:val="22"/>
          <w:szCs w:val="22"/>
        </w:rPr>
        <w:t xml:space="preserve"> </w:t>
      </w:r>
      <w:r>
        <w:rPr>
          <w:rFonts w:ascii="Calibri" w:hAnsi="Calibri"/>
          <w:sz w:val="22"/>
          <w:szCs w:val="22"/>
        </w:rPr>
        <w:t>actions</w:t>
      </w:r>
      <w:r w:rsidR="00273367">
        <w:rPr>
          <w:rFonts w:ascii="Calibri" w:hAnsi="Calibri"/>
          <w:sz w:val="22"/>
          <w:szCs w:val="22"/>
        </w:rPr>
        <w:t xml:space="preserve"> </w:t>
      </w:r>
      <w:r>
        <w:rPr>
          <w:rFonts w:ascii="Calibri" w:hAnsi="Calibri"/>
          <w:sz w:val="22"/>
          <w:szCs w:val="22"/>
        </w:rPr>
        <w:t>under</w:t>
      </w:r>
      <w:r w:rsidR="00273367">
        <w:rPr>
          <w:rFonts w:ascii="Calibri" w:hAnsi="Calibri"/>
          <w:sz w:val="22"/>
          <w:szCs w:val="22"/>
        </w:rPr>
        <w:t xml:space="preserve"> </w:t>
      </w:r>
      <w:r>
        <w:rPr>
          <w:rFonts w:ascii="Calibri" w:hAnsi="Calibri"/>
          <w:sz w:val="22"/>
          <w:szCs w:val="22"/>
        </w:rPr>
        <w:t>this</w:t>
      </w:r>
      <w:r w:rsidR="00273367">
        <w:rPr>
          <w:rFonts w:ascii="Calibri" w:hAnsi="Calibri"/>
          <w:sz w:val="22"/>
          <w:szCs w:val="22"/>
        </w:rPr>
        <w:t xml:space="preserve"> </w:t>
      </w:r>
      <w:r>
        <w:rPr>
          <w:rFonts w:ascii="Calibri" w:hAnsi="Calibri"/>
          <w:sz w:val="22"/>
          <w:szCs w:val="22"/>
        </w:rPr>
        <w:t>federal</w:t>
      </w:r>
      <w:r w:rsidR="00273367">
        <w:rPr>
          <w:rFonts w:ascii="Calibri" w:hAnsi="Calibri"/>
          <w:sz w:val="22"/>
          <w:szCs w:val="22"/>
        </w:rPr>
        <w:t xml:space="preserve"> </w:t>
      </w:r>
      <w:r>
        <w:rPr>
          <w:rFonts w:ascii="Calibri" w:hAnsi="Calibri"/>
          <w:sz w:val="22"/>
          <w:szCs w:val="22"/>
        </w:rPr>
        <w:t>policy</w:t>
      </w:r>
      <w:r w:rsidR="00273367">
        <w:rPr>
          <w:rFonts w:ascii="Calibri" w:hAnsi="Calibri"/>
          <w:sz w:val="22"/>
          <w:szCs w:val="22"/>
        </w:rPr>
        <w:t xml:space="preserve"> </w:t>
      </w:r>
      <w:r>
        <w:rPr>
          <w:rFonts w:ascii="Calibri" w:hAnsi="Calibri"/>
          <w:sz w:val="22"/>
          <w:szCs w:val="22"/>
        </w:rPr>
        <w:t>guidance</w:t>
      </w:r>
      <w:r w:rsidR="00273367">
        <w:rPr>
          <w:rFonts w:ascii="Calibri" w:hAnsi="Calibri"/>
          <w:sz w:val="22"/>
          <w:szCs w:val="22"/>
        </w:rPr>
        <w:t xml:space="preserve"> </w:t>
      </w:r>
      <w:r>
        <w:rPr>
          <w:rFonts w:ascii="Calibri" w:hAnsi="Calibri"/>
          <w:sz w:val="22"/>
          <w:szCs w:val="22"/>
        </w:rPr>
        <w:t>are</w:t>
      </w:r>
      <w:r w:rsidR="00273367">
        <w:rPr>
          <w:rFonts w:ascii="Calibri" w:hAnsi="Calibri"/>
          <w:sz w:val="22"/>
          <w:szCs w:val="22"/>
        </w:rPr>
        <w:t xml:space="preserve"> </w:t>
      </w:r>
      <w:r>
        <w:rPr>
          <w:rFonts w:ascii="Calibri" w:hAnsi="Calibri"/>
          <w:sz w:val="22"/>
          <w:szCs w:val="22"/>
        </w:rPr>
        <w:t>arrests,</w:t>
      </w:r>
      <w:r w:rsidR="00273367">
        <w:rPr>
          <w:rFonts w:ascii="Calibri" w:hAnsi="Calibri"/>
          <w:sz w:val="22"/>
          <w:szCs w:val="22"/>
        </w:rPr>
        <w:t xml:space="preserve"> </w:t>
      </w:r>
      <w:r>
        <w:rPr>
          <w:rFonts w:ascii="Calibri" w:hAnsi="Calibri"/>
          <w:sz w:val="22"/>
          <w:szCs w:val="22"/>
        </w:rPr>
        <w:t>interviews,</w:t>
      </w:r>
      <w:r w:rsidR="00273367">
        <w:rPr>
          <w:rFonts w:ascii="Calibri" w:hAnsi="Calibri"/>
          <w:sz w:val="22"/>
          <w:szCs w:val="22"/>
        </w:rPr>
        <w:t xml:space="preserve"> </w:t>
      </w:r>
      <w:r>
        <w:rPr>
          <w:rFonts w:ascii="Calibri" w:hAnsi="Calibri"/>
          <w:sz w:val="22"/>
          <w:szCs w:val="22"/>
        </w:rPr>
        <w:t>searches,</w:t>
      </w:r>
      <w:r w:rsidR="00273367">
        <w:rPr>
          <w:rFonts w:ascii="Calibri" w:hAnsi="Calibri"/>
          <w:sz w:val="22"/>
          <w:szCs w:val="22"/>
        </w:rPr>
        <w:t xml:space="preserve"> </w:t>
      </w:r>
      <w:r>
        <w:rPr>
          <w:rFonts w:ascii="Calibri" w:hAnsi="Calibri"/>
          <w:sz w:val="22"/>
          <w:szCs w:val="22"/>
        </w:rPr>
        <w:t>and,</w:t>
      </w:r>
      <w:r w:rsidR="00273367">
        <w:rPr>
          <w:rFonts w:ascii="Calibri" w:hAnsi="Calibri"/>
          <w:sz w:val="22"/>
          <w:szCs w:val="22"/>
        </w:rPr>
        <w:t xml:space="preserve"> </w:t>
      </w:r>
      <w:r>
        <w:rPr>
          <w:rFonts w:ascii="Calibri" w:hAnsi="Calibri"/>
          <w:sz w:val="22"/>
          <w:szCs w:val="22"/>
        </w:rPr>
        <w:t>for</w:t>
      </w:r>
      <w:r w:rsidR="00273367">
        <w:rPr>
          <w:rFonts w:ascii="Calibri" w:hAnsi="Calibri"/>
          <w:sz w:val="22"/>
          <w:szCs w:val="22"/>
        </w:rPr>
        <w:t xml:space="preserve"> </w:t>
      </w:r>
      <w:r>
        <w:rPr>
          <w:rFonts w:ascii="Calibri" w:hAnsi="Calibri"/>
          <w:sz w:val="22"/>
          <w:szCs w:val="22"/>
        </w:rPr>
        <w:t>immigration</w:t>
      </w:r>
      <w:r w:rsidR="00273367">
        <w:rPr>
          <w:rFonts w:ascii="Calibri" w:hAnsi="Calibri"/>
          <w:sz w:val="22"/>
          <w:szCs w:val="22"/>
        </w:rPr>
        <w:t xml:space="preserve"> </w:t>
      </w:r>
      <w:r>
        <w:rPr>
          <w:rFonts w:ascii="Calibri" w:hAnsi="Calibri"/>
          <w:sz w:val="22"/>
          <w:szCs w:val="22"/>
        </w:rPr>
        <w:t>enforcement</w:t>
      </w:r>
      <w:r w:rsidR="00273367">
        <w:rPr>
          <w:rFonts w:ascii="Calibri" w:hAnsi="Calibri"/>
          <w:sz w:val="22"/>
          <w:szCs w:val="22"/>
        </w:rPr>
        <w:t xml:space="preserve"> </w:t>
      </w:r>
      <w:r>
        <w:rPr>
          <w:rFonts w:ascii="Calibri" w:hAnsi="Calibri"/>
          <w:sz w:val="22"/>
          <w:szCs w:val="22"/>
        </w:rPr>
        <w:t>purposes,</w:t>
      </w:r>
      <w:r w:rsidR="00273367">
        <w:rPr>
          <w:rFonts w:ascii="Calibri" w:hAnsi="Calibri"/>
          <w:sz w:val="22"/>
          <w:szCs w:val="22"/>
        </w:rPr>
        <w:t xml:space="preserve"> </w:t>
      </w:r>
      <w:r>
        <w:rPr>
          <w:rFonts w:ascii="Calibri" w:hAnsi="Calibri"/>
          <w:sz w:val="22"/>
          <w:szCs w:val="22"/>
        </w:rPr>
        <w:t>surveillance.</w:t>
      </w:r>
      <w:r w:rsidR="00273367">
        <w:rPr>
          <w:rFonts w:ascii="Calibri" w:hAnsi="Calibri"/>
          <w:sz w:val="22"/>
          <w:szCs w:val="22"/>
        </w:rPr>
        <w:t xml:space="preserve"> </w:t>
      </w:r>
      <w:r>
        <w:rPr>
          <w:rFonts w:ascii="Calibri" w:hAnsi="Calibri"/>
          <w:sz w:val="22"/>
          <w:szCs w:val="22"/>
        </w:rPr>
        <w:t>Compliance</w:t>
      </w:r>
      <w:r w:rsidR="00273367">
        <w:rPr>
          <w:rFonts w:ascii="Calibri" w:hAnsi="Calibri"/>
          <w:sz w:val="22"/>
          <w:szCs w:val="22"/>
        </w:rPr>
        <w:t xml:space="preserve"> </w:t>
      </w:r>
      <w:r>
        <w:rPr>
          <w:rFonts w:ascii="Calibri" w:hAnsi="Calibri"/>
          <w:sz w:val="22"/>
          <w:szCs w:val="22"/>
        </w:rPr>
        <w:t>and</w:t>
      </w:r>
      <w:r w:rsidR="00273367">
        <w:rPr>
          <w:rFonts w:ascii="Calibri" w:hAnsi="Calibri"/>
          <w:sz w:val="22"/>
          <w:szCs w:val="22"/>
        </w:rPr>
        <w:t xml:space="preserve"> </w:t>
      </w:r>
      <w:r>
        <w:rPr>
          <w:rFonts w:ascii="Calibri" w:hAnsi="Calibri"/>
          <w:sz w:val="22"/>
          <w:szCs w:val="22"/>
        </w:rPr>
        <w:t>related</w:t>
      </w:r>
      <w:r w:rsidR="00273367">
        <w:rPr>
          <w:rFonts w:ascii="Calibri" w:hAnsi="Calibri"/>
          <w:sz w:val="22"/>
          <w:szCs w:val="22"/>
        </w:rPr>
        <w:t xml:space="preserve"> </w:t>
      </w:r>
      <w:r>
        <w:rPr>
          <w:rFonts w:ascii="Calibri" w:hAnsi="Calibri"/>
          <w:sz w:val="22"/>
          <w:szCs w:val="22"/>
        </w:rPr>
        <w:t>actions</w:t>
      </w:r>
      <w:r w:rsidR="00273367">
        <w:rPr>
          <w:rFonts w:ascii="Calibri" w:hAnsi="Calibri"/>
          <w:sz w:val="22"/>
          <w:szCs w:val="22"/>
        </w:rPr>
        <w:t xml:space="preserve"> </w:t>
      </w:r>
      <w:r>
        <w:rPr>
          <w:rFonts w:ascii="Calibri" w:hAnsi="Calibri"/>
          <w:sz w:val="22"/>
          <w:szCs w:val="22"/>
        </w:rPr>
        <w:t>taken</w:t>
      </w:r>
      <w:r w:rsidR="00273367">
        <w:rPr>
          <w:rFonts w:ascii="Calibri" w:hAnsi="Calibri"/>
          <w:sz w:val="22"/>
          <w:szCs w:val="22"/>
        </w:rPr>
        <w:t xml:space="preserve"> </w:t>
      </w:r>
      <w:r>
        <w:rPr>
          <w:rFonts w:ascii="Calibri" w:hAnsi="Calibri"/>
          <w:sz w:val="22"/>
          <w:szCs w:val="22"/>
        </w:rPr>
        <w:t>under</w:t>
      </w:r>
      <w:r w:rsidR="00273367">
        <w:rPr>
          <w:rFonts w:ascii="Calibri" w:hAnsi="Calibri"/>
          <w:sz w:val="22"/>
          <w:szCs w:val="22"/>
        </w:rPr>
        <w:t xml:space="preserve"> </w:t>
      </w:r>
      <w:r>
        <w:rPr>
          <w:rFonts w:ascii="Calibri" w:hAnsi="Calibri"/>
          <w:sz w:val="22"/>
          <w:szCs w:val="22"/>
        </w:rPr>
        <w:t>the</w:t>
      </w:r>
      <w:r w:rsidR="00273367">
        <w:rPr>
          <w:rFonts w:ascii="Calibri" w:hAnsi="Calibri"/>
          <w:sz w:val="22"/>
          <w:szCs w:val="22"/>
        </w:rPr>
        <w:t xml:space="preserve"> </w:t>
      </w:r>
      <w:r>
        <w:rPr>
          <w:rFonts w:ascii="Calibri" w:hAnsi="Calibri"/>
          <w:sz w:val="22"/>
          <w:szCs w:val="22"/>
        </w:rPr>
        <w:t>SEVP</w:t>
      </w:r>
      <w:r w:rsidR="00273367">
        <w:rPr>
          <w:rFonts w:ascii="Calibri" w:hAnsi="Calibri"/>
          <w:sz w:val="22"/>
          <w:szCs w:val="22"/>
        </w:rPr>
        <w:t xml:space="preserve"> </w:t>
      </w:r>
      <w:r>
        <w:rPr>
          <w:rFonts w:ascii="Calibri" w:hAnsi="Calibri"/>
          <w:sz w:val="22"/>
          <w:szCs w:val="22"/>
        </w:rPr>
        <w:t>referenced</w:t>
      </w:r>
      <w:r w:rsidR="00273367">
        <w:rPr>
          <w:rFonts w:ascii="Calibri" w:hAnsi="Calibri"/>
          <w:sz w:val="22"/>
          <w:szCs w:val="22"/>
        </w:rPr>
        <w:t xml:space="preserve"> </w:t>
      </w:r>
      <w:r>
        <w:rPr>
          <w:rFonts w:ascii="Calibri" w:hAnsi="Calibri"/>
          <w:sz w:val="22"/>
          <w:szCs w:val="22"/>
        </w:rPr>
        <w:t>above,</w:t>
      </w:r>
      <w:r w:rsidR="00273367">
        <w:rPr>
          <w:rFonts w:ascii="Calibri" w:hAnsi="Calibri"/>
          <w:sz w:val="22"/>
          <w:szCs w:val="22"/>
        </w:rPr>
        <w:t xml:space="preserve"> </w:t>
      </w:r>
      <w:r>
        <w:rPr>
          <w:rFonts w:ascii="Calibri" w:hAnsi="Calibri"/>
          <w:sz w:val="22"/>
          <w:szCs w:val="22"/>
        </w:rPr>
        <w:t>i.e.,</w:t>
      </w:r>
      <w:r w:rsidR="00273367">
        <w:rPr>
          <w:rFonts w:ascii="Calibri" w:hAnsi="Calibri"/>
          <w:sz w:val="22"/>
          <w:szCs w:val="22"/>
        </w:rPr>
        <w:t xml:space="preserve"> </w:t>
      </w:r>
      <w:r>
        <w:rPr>
          <w:rFonts w:ascii="Calibri" w:hAnsi="Calibri"/>
          <w:sz w:val="22"/>
          <w:szCs w:val="22"/>
        </w:rPr>
        <w:t>certification</w:t>
      </w:r>
      <w:r w:rsidR="00273367">
        <w:rPr>
          <w:rFonts w:ascii="Calibri" w:hAnsi="Calibri"/>
          <w:sz w:val="22"/>
          <w:szCs w:val="22"/>
        </w:rPr>
        <w:t xml:space="preserve"> </w:t>
      </w:r>
      <w:r>
        <w:rPr>
          <w:rFonts w:ascii="Calibri" w:hAnsi="Calibri"/>
          <w:sz w:val="22"/>
          <w:szCs w:val="22"/>
        </w:rPr>
        <w:t>visits,</w:t>
      </w:r>
      <w:r w:rsidR="00273367">
        <w:rPr>
          <w:rFonts w:ascii="Calibri" w:hAnsi="Calibri"/>
          <w:sz w:val="22"/>
          <w:szCs w:val="22"/>
        </w:rPr>
        <w:t xml:space="preserve"> </w:t>
      </w:r>
      <w:r>
        <w:rPr>
          <w:rFonts w:ascii="Calibri" w:hAnsi="Calibri"/>
          <w:sz w:val="22"/>
          <w:szCs w:val="22"/>
        </w:rPr>
        <w:t>are</w:t>
      </w:r>
      <w:r w:rsidR="00273367">
        <w:rPr>
          <w:rFonts w:ascii="Calibri" w:hAnsi="Calibri"/>
          <w:sz w:val="22"/>
          <w:szCs w:val="22"/>
        </w:rPr>
        <w:t xml:space="preserve"> </w:t>
      </w:r>
      <w:r>
        <w:rPr>
          <w:rFonts w:ascii="Calibri" w:hAnsi="Calibri"/>
          <w:sz w:val="22"/>
          <w:szCs w:val="22"/>
        </w:rPr>
        <w:t>not</w:t>
      </w:r>
      <w:r w:rsidR="00273367">
        <w:rPr>
          <w:rFonts w:ascii="Calibri" w:hAnsi="Calibri"/>
          <w:sz w:val="22"/>
          <w:szCs w:val="22"/>
        </w:rPr>
        <w:t xml:space="preserve"> </w:t>
      </w:r>
      <w:r>
        <w:rPr>
          <w:rFonts w:ascii="Calibri" w:hAnsi="Calibri"/>
          <w:sz w:val="22"/>
          <w:szCs w:val="22"/>
        </w:rPr>
        <w:t>covered</w:t>
      </w:r>
      <w:r w:rsidR="00273367">
        <w:rPr>
          <w:rFonts w:ascii="Calibri" w:hAnsi="Calibri"/>
          <w:sz w:val="22"/>
          <w:szCs w:val="22"/>
        </w:rPr>
        <w:t xml:space="preserve"> </w:t>
      </w:r>
      <w:r>
        <w:rPr>
          <w:rFonts w:ascii="Calibri" w:hAnsi="Calibri"/>
          <w:sz w:val="22"/>
          <w:szCs w:val="22"/>
        </w:rPr>
        <w:t>by</w:t>
      </w:r>
      <w:r w:rsidR="00273367">
        <w:rPr>
          <w:rFonts w:ascii="Calibri" w:hAnsi="Calibri"/>
          <w:sz w:val="22"/>
          <w:szCs w:val="22"/>
        </w:rPr>
        <w:t xml:space="preserve"> </w:t>
      </w:r>
      <w:r>
        <w:rPr>
          <w:rFonts w:ascii="Calibri" w:hAnsi="Calibri"/>
          <w:sz w:val="22"/>
          <w:szCs w:val="22"/>
        </w:rPr>
        <w:t>this</w:t>
      </w:r>
      <w:r w:rsidR="00273367">
        <w:rPr>
          <w:rFonts w:ascii="Calibri" w:hAnsi="Calibri"/>
          <w:sz w:val="22"/>
          <w:szCs w:val="22"/>
        </w:rPr>
        <w:t xml:space="preserve"> </w:t>
      </w:r>
      <w:r>
        <w:rPr>
          <w:rFonts w:ascii="Calibri" w:hAnsi="Calibri"/>
          <w:sz w:val="22"/>
          <w:szCs w:val="22"/>
        </w:rPr>
        <w:t>federal</w:t>
      </w:r>
      <w:r w:rsidR="00273367">
        <w:rPr>
          <w:rFonts w:ascii="Calibri" w:hAnsi="Calibri"/>
          <w:sz w:val="22"/>
          <w:szCs w:val="22"/>
        </w:rPr>
        <w:t xml:space="preserve"> </w:t>
      </w:r>
      <w:r>
        <w:rPr>
          <w:rFonts w:ascii="Calibri" w:hAnsi="Calibri"/>
          <w:sz w:val="22"/>
          <w:szCs w:val="22"/>
        </w:rPr>
        <w:t>policy</w:t>
      </w:r>
      <w:r w:rsidR="00273367">
        <w:rPr>
          <w:rFonts w:ascii="Calibri" w:hAnsi="Calibri"/>
          <w:sz w:val="22"/>
          <w:szCs w:val="22"/>
        </w:rPr>
        <w:t xml:space="preserve"> </w:t>
      </w:r>
      <w:r>
        <w:rPr>
          <w:rFonts w:ascii="Calibri" w:hAnsi="Calibri"/>
          <w:sz w:val="22"/>
          <w:szCs w:val="22"/>
        </w:rPr>
        <w:t>guidance.</w:t>
      </w:r>
      <w:r w:rsidR="00273367">
        <w:rPr>
          <w:rFonts w:ascii="Calibri" w:hAnsi="Calibri"/>
          <w:sz w:val="22"/>
          <w:szCs w:val="22"/>
        </w:rPr>
        <w:t xml:space="preserve"> </w:t>
      </w:r>
    </w:p>
    <w:p w14:paraId="3AB9399C" w14:textId="701FE331" w:rsidR="00726310" w:rsidRDefault="00BA0942">
      <w:pPr>
        <w:pStyle w:val="Heading1"/>
      </w:pPr>
      <w:r>
        <w:t>What</w:t>
      </w:r>
      <w:r w:rsidR="00273367">
        <w:t xml:space="preserve"> </w:t>
      </w:r>
      <w:r>
        <w:t>Should</w:t>
      </w:r>
      <w:r w:rsidR="00273367">
        <w:t xml:space="preserve"> </w:t>
      </w:r>
      <w:r>
        <w:t>District</w:t>
      </w:r>
      <w:r w:rsidR="00273367">
        <w:t xml:space="preserve"> </w:t>
      </w:r>
      <w:r>
        <w:t>Faculty,</w:t>
      </w:r>
      <w:r w:rsidR="00273367">
        <w:t xml:space="preserve"> </w:t>
      </w:r>
      <w:r>
        <w:t>Staff,</w:t>
      </w:r>
      <w:r w:rsidR="00273367">
        <w:t xml:space="preserve"> </w:t>
      </w:r>
      <w:r>
        <w:t>Administrators</w:t>
      </w:r>
      <w:r w:rsidR="00273367">
        <w:t xml:space="preserve"> </w:t>
      </w:r>
      <w:r>
        <w:t>and</w:t>
      </w:r>
      <w:r w:rsidR="00273367">
        <w:t xml:space="preserve"> </w:t>
      </w:r>
      <w:r>
        <w:t>Students</w:t>
      </w:r>
      <w:r w:rsidR="00273367">
        <w:t xml:space="preserve"> </w:t>
      </w:r>
      <w:r>
        <w:t>Do</w:t>
      </w:r>
      <w:r w:rsidR="00273367">
        <w:t xml:space="preserve"> </w:t>
      </w:r>
      <w:r>
        <w:t>if</w:t>
      </w:r>
      <w:r w:rsidR="00273367">
        <w:t xml:space="preserve"> </w:t>
      </w:r>
      <w:r>
        <w:t>Federal</w:t>
      </w:r>
      <w:r w:rsidR="00273367">
        <w:t xml:space="preserve"> </w:t>
      </w:r>
      <w:r>
        <w:t>Immigration</w:t>
      </w:r>
      <w:r w:rsidR="00273367">
        <w:t xml:space="preserve"> </w:t>
      </w:r>
      <w:r>
        <w:t>Enforcement</w:t>
      </w:r>
      <w:r w:rsidR="00273367">
        <w:t xml:space="preserve"> </w:t>
      </w:r>
      <w:r>
        <w:t>Officials</w:t>
      </w:r>
      <w:r w:rsidR="00273367">
        <w:t xml:space="preserve"> </w:t>
      </w:r>
      <w:r>
        <w:t>Seek</w:t>
      </w:r>
      <w:r w:rsidR="00273367">
        <w:t xml:space="preserve"> </w:t>
      </w:r>
      <w:r>
        <w:t>Access</w:t>
      </w:r>
      <w:r w:rsidR="00273367">
        <w:t xml:space="preserve"> </w:t>
      </w:r>
      <w:r>
        <w:t>to</w:t>
      </w:r>
      <w:r w:rsidR="00273367">
        <w:t xml:space="preserve"> </w:t>
      </w:r>
      <w:r>
        <w:t>a</w:t>
      </w:r>
      <w:r w:rsidR="00273367">
        <w:t xml:space="preserve"> </w:t>
      </w:r>
      <w:r>
        <w:t>District</w:t>
      </w:r>
      <w:r w:rsidR="00273367">
        <w:t xml:space="preserve"> </w:t>
      </w:r>
      <w:r>
        <w:t>Facility</w:t>
      </w:r>
      <w:r w:rsidR="00273367">
        <w:t xml:space="preserve"> </w:t>
      </w:r>
      <w:r>
        <w:t>or</w:t>
      </w:r>
      <w:r w:rsidR="00273367">
        <w:t xml:space="preserve"> </w:t>
      </w:r>
      <w:r>
        <w:t>Student</w:t>
      </w:r>
      <w:r w:rsidR="00273367">
        <w:t xml:space="preserve"> </w:t>
      </w:r>
      <w:r>
        <w:t>Records/Information?</w:t>
      </w:r>
    </w:p>
    <w:p w14:paraId="6EE3FABF" w14:textId="5DC9F8DF" w:rsidR="00726310" w:rsidRDefault="00BA0942">
      <w:pPr>
        <w:pStyle w:val="Heading2"/>
        <w:rPr>
          <w:b/>
        </w:rPr>
      </w:pPr>
      <w:r>
        <w:rPr>
          <w:b/>
        </w:rPr>
        <w:t>Can</w:t>
      </w:r>
      <w:r w:rsidR="00273367">
        <w:rPr>
          <w:b/>
        </w:rPr>
        <w:t xml:space="preserve"> </w:t>
      </w:r>
      <w:r>
        <w:rPr>
          <w:b/>
        </w:rPr>
        <w:t>the</w:t>
      </w:r>
      <w:r w:rsidR="00273367">
        <w:rPr>
          <w:b/>
        </w:rPr>
        <w:t xml:space="preserve"> </w:t>
      </w:r>
      <w:r>
        <w:rPr>
          <w:b/>
        </w:rPr>
        <w:t>District</w:t>
      </w:r>
      <w:r w:rsidR="00273367">
        <w:rPr>
          <w:b/>
        </w:rPr>
        <w:t xml:space="preserve"> </w:t>
      </w:r>
      <w:r>
        <w:rPr>
          <w:b/>
        </w:rPr>
        <w:t>prevent</w:t>
      </w:r>
      <w:r w:rsidR="00273367">
        <w:rPr>
          <w:b/>
        </w:rPr>
        <w:t xml:space="preserve"> </w:t>
      </w:r>
      <w:r>
        <w:rPr>
          <w:b/>
        </w:rPr>
        <w:t>federal</w:t>
      </w:r>
      <w:r w:rsidR="00273367">
        <w:rPr>
          <w:b/>
        </w:rPr>
        <w:t xml:space="preserve"> </w:t>
      </w:r>
      <w:r>
        <w:rPr>
          <w:b/>
        </w:rPr>
        <w:t>immigration</w:t>
      </w:r>
      <w:r w:rsidR="00273367">
        <w:rPr>
          <w:b/>
        </w:rPr>
        <w:t xml:space="preserve"> </w:t>
      </w:r>
      <w:r>
        <w:rPr>
          <w:b/>
        </w:rPr>
        <w:t>enforcement</w:t>
      </w:r>
      <w:r w:rsidR="00273367">
        <w:rPr>
          <w:b/>
        </w:rPr>
        <w:t xml:space="preserve"> </w:t>
      </w:r>
      <w:r>
        <w:rPr>
          <w:b/>
        </w:rPr>
        <w:t>officials</w:t>
      </w:r>
      <w:r w:rsidR="00273367">
        <w:rPr>
          <w:b/>
        </w:rPr>
        <w:t xml:space="preserve"> </w:t>
      </w:r>
      <w:r>
        <w:rPr>
          <w:b/>
        </w:rPr>
        <w:t>from</w:t>
      </w:r>
      <w:r w:rsidR="00273367">
        <w:rPr>
          <w:b/>
        </w:rPr>
        <w:t xml:space="preserve"> </w:t>
      </w:r>
      <w:r>
        <w:rPr>
          <w:b/>
        </w:rPr>
        <w:t>coming</w:t>
      </w:r>
      <w:r w:rsidR="00273367">
        <w:rPr>
          <w:b/>
        </w:rPr>
        <w:t xml:space="preserve"> </w:t>
      </w:r>
      <w:r>
        <w:rPr>
          <w:b/>
        </w:rPr>
        <w:t>on</w:t>
      </w:r>
      <w:r w:rsidR="00273367">
        <w:rPr>
          <w:b/>
        </w:rPr>
        <w:t xml:space="preserve"> </w:t>
      </w:r>
      <w:r>
        <w:rPr>
          <w:b/>
        </w:rPr>
        <w:t>the</w:t>
      </w:r>
      <w:r w:rsidR="00273367">
        <w:rPr>
          <w:b/>
        </w:rPr>
        <w:t xml:space="preserve"> </w:t>
      </w:r>
      <w:r>
        <w:rPr>
          <w:b/>
        </w:rPr>
        <w:t>main</w:t>
      </w:r>
      <w:r w:rsidR="00273367">
        <w:rPr>
          <w:b/>
        </w:rPr>
        <w:t xml:space="preserve"> </w:t>
      </w:r>
      <w:r>
        <w:rPr>
          <w:b/>
        </w:rPr>
        <w:t>campus</w:t>
      </w:r>
      <w:r w:rsidR="00273367">
        <w:rPr>
          <w:b/>
        </w:rPr>
        <w:t xml:space="preserve"> </w:t>
      </w:r>
      <w:r>
        <w:rPr>
          <w:b/>
        </w:rPr>
        <w:t>or</w:t>
      </w:r>
      <w:r w:rsidR="00273367">
        <w:rPr>
          <w:b/>
        </w:rPr>
        <w:t xml:space="preserve"> </w:t>
      </w:r>
      <w:r>
        <w:rPr>
          <w:b/>
        </w:rPr>
        <w:t>other</w:t>
      </w:r>
      <w:r w:rsidR="00273367">
        <w:rPr>
          <w:b/>
        </w:rPr>
        <w:t xml:space="preserve"> </w:t>
      </w:r>
      <w:r>
        <w:rPr>
          <w:b/>
        </w:rPr>
        <w:t>District</w:t>
      </w:r>
      <w:r w:rsidR="00273367">
        <w:rPr>
          <w:b/>
        </w:rPr>
        <w:t xml:space="preserve"> </w:t>
      </w:r>
      <w:r>
        <w:rPr>
          <w:b/>
        </w:rPr>
        <w:t>locations?</w:t>
      </w:r>
    </w:p>
    <w:p w14:paraId="3B1772DD" w14:textId="6D89DAC0" w:rsidR="00726310" w:rsidRDefault="00BA0942">
      <w:pPr>
        <w:pStyle w:val="Heading3"/>
      </w:pPr>
      <w:commentRangeStart w:id="204"/>
      <w:proofErr w:type="gramStart"/>
      <w:r>
        <w:t>Generally,</w:t>
      </w:r>
      <w:r w:rsidR="00273367">
        <w:t xml:space="preserve"> </w:t>
      </w:r>
      <w:r>
        <w:t>no.</w:t>
      </w:r>
      <w:proofErr w:type="gramEnd"/>
      <w:r w:rsidR="00273367">
        <w:t xml:space="preserve"> </w:t>
      </w:r>
      <w:r>
        <w:t>PCC</w:t>
      </w:r>
      <w:r w:rsidR="00273367">
        <w:t xml:space="preserve"> </w:t>
      </w:r>
      <w:r>
        <w:t>is</w:t>
      </w:r>
      <w:r w:rsidR="00273367">
        <w:t xml:space="preserve"> </w:t>
      </w:r>
      <w:r>
        <w:t>a</w:t>
      </w:r>
      <w:r w:rsidR="00273367">
        <w:t xml:space="preserve"> </w:t>
      </w:r>
      <w:r>
        <w:t>public</w:t>
      </w:r>
      <w:r w:rsidR="00273367">
        <w:t xml:space="preserve"> </w:t>
      </w:r>
      <w:r>
        <w:t>college</w:t>
      </w:r>
      <w:r w:rsidR="00273367">
        <w:t xml:space="preserve"> </w:t>
      </w:r>
      <w:r>
        <w:t>and</w:t>
      </w:r>
      <w:r w:rsidR="00273367">
        <w:t xml:space="preserve"> </w:t>
      </w:r>
      <w:r>
        <w:t>a</w:t>
      </w:r>
      <w:r w:rsidR="00273367">
        <w:t xml:space="preserve"> </w:t>
      </w:r>
      <w:r>
        <w:t>large</w:t>
      </w:r>
      <w:r w:rsidR="00273367">
        <w:t xml:space="preserve"> </w:t>
      </w:r>
      <w:r>
        <w:t>portion</w:t>
      </w:r>
      <w:r w:rsidR="00273367">
        <w:t xml:space="preserve"> </w:t>
      </w:r>
      <w:r>
        <w:t>of</w:t>
      </w:r>
      <w:r w:rsidR="00273367">
        <w:t xml:space="preserve"> </w:t>
      </w:r>
      <w:r>
        <w:t>its</w:t>
      </w:r>
      <w:r w:rsidR="00273367">
        <w:t xml:space="preserve"> </w:t>
      </w:r>
      <w:r>
        <w:t>property</w:t>
      </w:r>
      <w:r w:rsidR="00273367">
        <w:t xml:space="preserve"> </w:t>
      </w:r>
      <w:r>
        <w:t>is</w:t>
      </w:r>
      <w:r w:rsidR="00273367">
        <w:t xml:space="preserve"> </w:t>
      </w:r>
      <w:r>
        <w:t>open</w:t>
      </w:r>
      <w:r w:rsidR="00273367">
        <w:t xml:space="preserve"> </w:t>
      </w:r>
      <w:r>
        <w:t>to</w:t>
      </w:r>
      <w:r w:rsidR="00273367">
        <w:t xml:space="preserve"> </w:t>
      </w:r>
      <w:r>
        <w:t>the</w:t>
      </w:r>
      <w:r w:rsidR="00273367">
        <w:t xml:space="preserve"> </w:t>
      </w:r>
      <w:r>
        <w:t>general</w:t>
      </w:r>
      <w:r w:rsidR="00273367">
        <w:t xml:space="preserve"> </w:t>
      </w:r>
      <w:r>
        <w:t>public.</w:t>
      </w:r>
      <w:r w:rsidR="00273367">
        <w:t xml:space="preserve"> </w:t>
      </w:r>
      <w:r>
        <w:t>The</w:t>
      </w:r>
      <w:r w:rsidR="00273367">
        <w:t xml:space="preserve"> </w:t>
      </w:r>
      <w:r>
        <w:t>District</w:t>
      </w:r>
      <w:r w:rsidR="00273367">
        <w:t xml:space="preserve"> </w:t>
      </w:r>
      <w:r>
        <w:t>does</w:t>
      </w:r>
      <w:r w:rsidR="00273367">
        <w:t xml:space="preserve"> </w:t>
      </w:r>
      <w:r>
        <w:t>not</w:t>
      </w:r>
      <w:r w:rsidR="00273367">
        <w:t xml:space="preserve"> </w:t>
      </w:r>
      <w:r>
        <w:t>have</w:t>
      </w:r>
      <w:r w:rsidR="00273367">
        <w:t xml:space="preserve"> </w:t>
      </w:r>
      <w:r>
        <w:t>authority</w:t>
      </w:r>
      <w:r w:rsidR="00273367">
        <w:t xml:space="preserve"> </w:t>
      </w:r>
      <w:r>
        <w:t>to</w:t>
      </w:r>
      <w:r w:rsidR="00273367">
        <w:t xml:space="preserve"> </w:t>
      </w:r>
      <w:r>
        <w:t>prohibit</w:t>
      </w:r>
      <w:r w:rsidR="00273367">
        <w:t xml:space="preserve"> </w:t>
      </w:r>
      <w:r>
        <w:t>federal</w:t>
      </w:r>
      <w:r w:rsidR="00273367">
        <w:t xml:space="preserve"> </w:t>
      </w:r>
      <w:r>
        <w:lastRenderedPageBreak/>
        <w:t>immigration</w:t>
      </w:r>
      <w:r w:rsidR="00273367">
        <w:t xml:space="preserve"> </w:t>
      </w:r>
      <w:r>
        <w:t>enforcement</w:t>
      </w:r>
      <w:r w:rsidR="00273367">
        <w:t xml:space="preserve"> </w:t>
      </w:r>
      <w:r>
        <w:t>officials</w:t>
      </w:r>
      <w:r w:rsidR="00273367">
        <w:t xml:space="preserve"> </w:t>
      </w:r>
      <w:r>
        <w:t>from</w:t>
      </w:r>
      <w:r w:rsidR="00273367">
        <w:t xml:space="preserve"> </w:t>
      </w:r>
      <w:r>
        <w:t>coming</w:t>
      </w:r>
      <w:r w:rsidR="00273367">
        <w:t xml:space="preserve"> </w:t>
      </w:r>
      <w:r>
        <w:t>on</w:t>
      </w:r>
      <w:r w:rsidR="00273367">
        <w:t xml:space="preserve"> </w:t>
      </w:r>
      <w:r>
        <w:t>campus</w:t>
      </w:r>
      <w:r w:rsidR="00273367">
        <w:t xml:space="preserve"> </w:t>
      </w:r>
      <w:r>
        <w:t>or</w:t>
      </w:r>
      <w:r w:rsidR="00273367">
        <w:t xml:space="preserve"> </w:t>
      </w:r>
      <w:r>
        <w:t>entering</w:t>
      </w:r>
      <w:r w:rsidR="00273367">
        <w:t xml:space="preserve"> </w:t>
      </w:r>
      <w:r>
        <w:t>facilities</w:t>
      </w:r>
      <w:r w:rsidR="00273367">
        <w:t xml:space="preserve"> </w:t>
      </w:r>
      <w:r>
        <w:t>to</w:t>
      </w:r>
      <w:r w:rsidR="00273367">
        <w:t xml:space="preserve"> </w:t>
      </w:r>
      <w:r>
        <w:t>enforce</w:t>
      </w:r>
      <w:r w:rsidR="00273367">
        <w:t xml:space="preserve"> </w:t>
      </w:r>
      <w:r>
        <w:t>federal</w:t>
      </w:r>
      <w:r w:rsidR="00273367">
        <w:t xml:space="preserve"> </w:t>
      </w:r>
      <w:r>
        <w:t>law.</w:t>
      </w:r>
      <w:r w:rsidR="00273367">
        <w:t xml:space="preserve"> </w:t>
      </w:r>
      <w:r>
        <w:t>The</w:t>
      </w:r>
      <w:r w:rsidR="00273367">
        <w:t xml:space="preserve"> </w:t>
      </w:r>
      <w:r>
        <w:t>areas</w:t>
      </w:r>
      <w:r w:rsidR="00273367">
        <w:t xml:space="preserve"> </w:t>
      </w:r>
      <w:r>
        <w:t>on</w:t>
      </w:r>
      <w:r w:rsidR="00273367">
        <w:t xml:space="preserve"> </w:t>
      </w:r>
      <w:r>
        <w:t>campus</w:t>
      </w:r>
      <w:r w:rsidR="00273367">
        <w:t xml:space="preserve"> </w:t>
      </w:r>
      <w:r>
        <w:t>that</w:t>
      </w:r>
      <w:r w:rsidR="00273367">
        <w:t xml:space="preserve"> </w:t>
      </w:r>
      <w:r>
        <w:t>are</w:t>
      </w:r>
      <w:r w:rsidR="00273367">
        <w:t xml:space="preserve"> </w:t>
      </w:r>
      <w:r>
        <w:t>open</w:t>
      </w:r>
      <w:r w:rsidR="00273367">
        <w:t xml:space="preserve"> </w:t>
      </w:r>
      <w:r>
        <w:t>to</w:t>
      </w:r>
      <w:r w:rsidR="00273367">
        <w:t xml:space="preserve"> </w:t>
      </w:r>
      <w:r>
        <w:t>the</w:t>
      </w:r>
      <w:r w:rsidR="00273367">
        <w:t xml:space="preserve"> </w:t>
      </w:r>
      <w:r>
        <w:t>general</w:t>
      </w:r>
      <w:r w:rsidR="00273367">
        <w:t xml:space="preserve"> </w:t>
      </w:r>
      <w:r>
        <w:t>public</w:t>
      </w:r>
      <w:r w:rsidR="00273367">
        <w:t xml:space="preserve"> </w:t>
      </w:r>
      <w:r>
        <w:t>are</w:t>
      </w:r>
      <w:r w:rsidR="00273367">
        <w:t xml:space="preserve"> </w:t>
      </w:r>
      <w:r>
        <w:t>also</w:t>
      </w:r>
      <w:r w:rsidR="00273367">
        <w:t xml:space="preserve"> </w:t>
      </w:r>
      <w:r>
        <w:t>open</w:t>
      </w:r>
      <w:r w:rsidR="00273367">
        <w:t xml:space="preserve"> </w:t>
      </w:r>
      <w:r>
        <w:t>to</w:t>
      </w:r>
      <w:r w:rsidR="00273367">
        <w:t xml:space="preserve"> </w:t>
      </w:r>
      <w:r>
        <w:t>federal</w:t>
      </w:r>
      <w:r w:rsidR="00273367">
        <w:t xml:space="preserve"> </w:t>
      </w:r>
      <w:r>
        <w:t>immigration</w:t>
      </w:r>
      <w:r w:rsidR="00273367">
        <w:t xml:space="preserve"> </w:t>
      </w:r>
      <w:r>
        <w:t>enforcement</w:t>
      </w:r>
      <w:r w:rsidR="00273367">
        <w:t xml:space="preserve"> </w:t>
      </w:r>
      <w:r>
        <w:t>officials.</w:t>
      </w:r>
      <w:commentRangeEnd w:id="204"/>
      <w:r w:rsidR="00B34841">
        <w:rPr>
          <w:rStyle w:val="CommentReference"/>
          <w:rFonts w:ascii="Times New Roman" w:hAnsi="Times New Roman" w:cstheme="minorBidi"/>
          <w:bCs w:val="0"/>
          <w:kern w:val="0"/>
        </w:rPr>
        <w:commentReference w:id="204"/>
      </w:r>
    </w:p>
    <w:p w14:paraId="0D9E5D55" w14:textId="6B32D7FE" w:rsidR="00726310" w:rsidRDefault="00BA0942">
      <w:pPr>
        <w:pStyle w:val="Heading3"/>
      </w:pPr>
      <w:r>
        <w:t>District</w:t>
      </w:r>
      <w:r w:rsidR="00273367">
        <w:t xml:space="preserve"> </w:t>
      </w:r>
      <w:r>
        <w:t>employees</w:t>
      </w:r>
      <w:r w:rsidR="00273367">
        <w:t xml:space="preserve"> </w:t>
      </w:r>
      <w:r>
        <w:t>are</w:t>
      </w:r>
      <w:r w:rsidR="00273367">
        <w:t xml:space="preserve"> </w:t>
      </w:r>
      <w:r>
        <w:t>not</w:t>
      </w:r>
      <w:r w:rsidR="00273367">
        <w:t xml:space="preserve"> </w:t>
      </w:r>
      <w:r>
        <w:t>required</w:t>
      </w:r>
      <w:r w:rsidR="00273367">
        <w:t xml:space="preserve"> </w:t>
      </w:r>
      <w:r>
        <w:t>to</w:t>
      </w:r>
      <w:r w:rsidR="00273367">
        <w:t xml:space="preserve"> </w:t>
      </w:r>
      <w:r>
        <w:t>affirmatively</w:t>
      </w:r>
      <w:r w:rsidR="00273367">
        <w:t xml:space="preserve"> </w:t>
      </w:r>
      <w:r>
        <w:t>assist</w:t>
      </w:r>
      <w:r w:rsidR="00273367">
        <w:t xml:space="preserve"> </w:t>
      </w:r>
      <w:r>
        <w:t>federal</w:t>
      </w:r>
      <w:r w:rsidR="00273367">
        <w:t xml:space="preserve"> </w:t>
      </w:r>
      <w:r>
        <w:t>immigration</w:t>
      </w:r>
      <w:r w:rsidR="00273367">
        <w:t xml:space="preserve"> </w:t>
      </w:r>
      <w:r>
        <w:t>enforcement</w:t>
      </w:r>
      <w:r w:rsidR="00273367">
        <w:t xml:space="preserve"> </w:t>
      </w:r>
      <w:r>
        <w:t>officials</w:t>
      </w:r>
      <w:r w:rsidR="00273367">
        <w:t xml:space="preserve"> </w:t>
      </w:r>
      <w:r>
        <w:t>or</w:t>
      </w:r>
      <w:r w:rsidR="00273367">
        <w:t xml:space="preserve"> </w:t>
      </w:r>
      <w:r>
        <w:t>grant</w:t>
      </w:r>
      <w:r w:rsidR="00273367">
        <w:t xml:space="preserve"> </w:t>
      </w:r>
      <w:r>
        <w:t>permission</w:t>
      </w:r>
      <w:r w:rsidR="00273367">
        <w:t xml:space="preserve"> </w:t>
      </w:r>
      <w:r>
        <w:t>to</w:t>
      </w:r>
      <w:r w:rsidR="00273367">
        <w:t xml:space="preserve"> </w:t>
      </w:r>
      <w:r>
        <w:t>enter</w:t>
      </w:r>
      <w:r w:rsidR="00273367">
        <w:t xml:space="preserve"> </w:t>
      </w:r>
      <w:r>
        <w:t>limited</w:t>
      </w:r>
      <w:r w:rsidR="00273367">
        <w:t xml:space="preserve"> </w:t>
      </w:r>
      <w:r>
        <w:t>access</w:t>
      </w:r>
      <w:r w:rsidR="00273367">
        <w:t xml:space="preserve"> </w:t>
      </w:r>
      <w:r>
        <w:t>spaces</w:t>
      </w:r>
      <w:r w:rsidR="00273367">
        <w:t xml:space="preserve"> </w:t>
      </w:r>
      <w:r>
        <w:t>when</w:t>
      </w:r>
      <w:r w:rsidR="00273367">
        <w:t xml:space="preserve"> </w:t>
      </w:r>
      <w:r>
        <w:t>officers</w:t>
      </w:r>
      <w:r w:rsidR="00273367">
        <w:t xml:space="preserve"> </w:t>
      </w:r>
      <w:r>
        <w:t>do</w:t>
      </w:r>
      <w:r w:rsidR="00273367">
        <w:t xml:space="preserve"> </w:t>
      </w:r>
      <w:r>
        <w:t>not</w:t>
      </w:r>
      <w:r w:rsidR="00273367">
        <w:t xml:space="preserve"> </w:t>
      </w:r>
      <w:r>
        <w:t>have</w:t>
      </w:r>
      <w:r w:rsidR="00273367">
        <w:t xml:space="preserve"> </w:t>
      </w:r>
      <w:r>
        <w:t>a</w:t>
      </w:r>
      <w:r w:rsidR="00273367">
        <w:t xml:space="preserve"> </w:t>
      </w:r>
      <w:r>
        <w:t>valid</w:t>
      </w:r>
      <w:r w:rsidR="00273367">
        <w:t xml:space="preserve"> </w:t>
      </w:r>
      <w:r>
        <w:t>judicial</w:t>
      </w:r>
      <w:r w:rsidR="00273367">
        <w:t xml:space="preserve"> </w:t>
      </w:r>
      <w:r>
        <w:t>warrant</w:t>
      </w:r>
      <w:r w:rsidR="00273367">
        <w:t xml:space="preserve"> </w:t>
      </w:r>
      <w:r>
        <w:t>to</w:t>
      </w:r>
      <w:r w:rsidR="00273367">
        <w:t xml:space="preserve"> </w:t>
      </w:r>
      <w:r>
        <w:t>enter</w:t>
      </w:r>
      <w:r w:rsidR="00273367">
        <w:t xml:space="preserve"> </w:t>
      </w:r>
      <w:r>
        <w:t>a</w:t>
      </w:r>
      <w:r w:rsidR="00273367">
        <w:t xml:space="preserve"> </w:t>
      </w:r>
      <w:r>
        <w:t>specific</w:t>
      </w:r>
      <w:r w:rsidR="00273367">
        <w:t xml:space="preserve"> </w:t>
      </w:r>
      <w:r>
        <w:t>area.</w:t>
      </w:r>
      <w:r w:rsidR="00273367">
        <w:t xml:space="preserve"> </w:t>
      </w:r>
    </w:p>
    <w:p w14:paraId="0F6F3F94" w14:textId="0EF53E62" w:rsidR="00726310" w:rsidRDefault="00BA0942">
      <w:pPr>
        <w:pStyle w:val="Heading3"/>
      </w:pPr>
      <w:r>
        <w:t>If</w:t>
      </w:r>
      <w:r w:rsidR="00273367">
        <w:t xml:space="preserve"> </w:t>
      </w:r>
      <w:r>
        <w:t>a</w:t>
      </w:r>
      <w:r w:rsidR="00273367">
        <w:t xml:space="preserve"> </w:t>
      </w:r>
      <w:r>
        <w:t>federal</w:t>
      </w:r>
      <w:r w:rsidR="00273367">
        <w:t xml:space="preserve"> </w:t>
      </w:r>
      <w:r>
        <w:t>immigration</w:t>
      </w:r>
      <w:r w:rsidR="00273367">
        <w:t xml:space="preserve"> </w:t>
      </w:r>
      <w:r>
        <w:t>enforcement</w:t>
      </w:r>
      <w:r w:rsidR="00273367">
        <w:t xml:space="preserve"> </w:t>
      </w:r>
      <w:r>
        <w:t>official</w:t>
      </w:r>
      <w:r w:rsidR="00273367">
        <w:t xml:space="preserve"> </w:t>
      </w:r>
      <w:r>
        <w:t>seeks</w:t>
      </w:r>
      <w:r w:rsidR="00273367">
        <w:t xml:space="preserve"> </w:t>
      </w:r>
      <w:r>
        <w:t>your</w:t>
      </w:r>
      <w:r w:rsidR="00273367">
        <w:t xml:space="preserve"> </w:t>
      </w:r>
      <w:r>
        <w:t>consent</w:t>
      </w:r>
      <w:r w:rsidR="00273367">
        <w:t xml:space="preserve"> </w:t>
      </w:r>
      <w:r>
        <w:t>to</w:t>
      </w:r>
      <w:r w:rsidR="00273367">
        <w:t xml:space="preserve"> </w:t>
      </w:r>
      <w:r>
        <w:t>enter</w:t>
      </w:r>
      <w:r w:rsidR="00273367">
        <w:t xml:space="preserve"> </w:t>
      </w:r>
      <w:r>
        <w:t>a</w:t>
      </w:r>
      <w:r w:rsidR="00273367">
        <w:t xml:space="preserve"> </w:t>
      </w:r>
      <w:r>
        <w:t>limited</w:t>
      </w:r>
      <w:r w:rsidR="00273367">
        <w:t xml:space="preserve"> </w:t>
      </w:r>
      <w:r>
        <w:t>access</w:t>
      </w:r>
      <w:r w:rsidR="00273367">
        <w:t xml:space="preserve"> </w:t>
      </w:r>
      <w:r>
        <w:t>space</w:t>
      </w:r>
      <w:r w:rsidR="00273367">
        <w:t xml:space="preserve"> </w:t>
      </w:r>
      <w:ins w:id="205" w:author="Kathy Kottaras" w:date="2017-05-08T11:58:00Z">
        <w:r w:rsidR="001862D2">
          <w:t xml:space="preserve">(including a classroom, library, school gym, student lounge or locked building) </w:t>
        </w:r>
      </w:ins>
      <w:r>
        <w:t>or</w:t>
      </w:r>
      <w:r w:rsidR="00273367">
        <w:t xml:space="preserve"> </w:t>
      </w:r>
      <w:r>
        <w:t>requests</w:t>
      </w:r>
      <w:r w:rsidR="00273367">
        <w:t xml:space="preserve"> </w:t>
      </w:r>
      <w:r>
        <w:t>information</w:t>
      </w:r>
      <w:r w:rsidR="00273367">
        <w:t xml:space="preserve"> </w:t>
      </w:r>
      <w:r>
        <w:t>or</w:t>
      </w:r>
      <w:r w:rsidR="00273367">
        <w:t xml:space="preserve"> </w:t>
      </w:r>
      <w:commentRangeStart w:id="206"/>
      <w:r>
        <w:t>documents</w:t>
      </w:r>
      <w:commentRangeEnd w:id="206"/>
      <w:r w:rsidR="00C906F9">
        <w:rPr>
          <w:rStyle w:val="CommentReference"/>
          <w:rFonts w:ascii="Times New Roman" w:hAnsi="Times New Roman" w:cstheme="minorBidi"/>
          <w:bCs w:val="0"/>
          <w:kern w:val="0"/>
        </w:rPr>
        <w:commentReference w:id="206"/>
      </w:r>
      <w:r w:rsidR="00273367">
        <w:t xml:space="preserve"> </w:t>
      </w:r>
      <w:r>
        <w:t>from</w:t>
      </w:r>
      <w:r w:rsidR="00273367">
        <w:t xml:space="preserve"> </w:t>
      </w:r>
      <w:r>
        <w:t>you</w:t>
      </w:r>
      <w:r w:rsidR="00273367">
        <w:t xml:space="preserve"> </w:t>
      </w:r>
      <w:r>
        <w:t>about</w:t>
      </w:r>
      <w:r w:rsidR="00273367">
        <w:t xml:space="preserve"> </w:t>
      </w:r>
      <w:r>
        <w:t>a</w:t>
      </w:r>
      <w:r w:rsidR="00273367">
        <w:t xml:space="preserve"> </w:t>
      </w:r>
      <w:r>
        <w:t>student</w:t>
      </w:r>
      <w:r w:rsidR="00273367">
        <w:t xml:space="preserve"> </w:t>
      </w:r>
      <w:r>
        <w:t>or</w:t>
      </w:r>
      <w:r w:rsidR="00273367">
        <w:t xml:space="preserve"> </w:t>
      </w:r>
      <w:r>
        <w:t>another</w:t>
      </w:r>
      <w:r w:rsidR="00273367">
        <w:t xml:space="preserve"> </w:t>
      </w:r>
      <w:r>
        <w:t>individual,</w:t>
      </w:r>
      <w:r w:rsidR="00273367">
        <w:t xml:space="preserve"> </w:t>
      </w:r>
      <w:ins w:id="207" w:author="Kathy Kottaras" w:date="2017-05-08T11:58:00Z">
        <w:r w:rsidR="001862D2">
          <w:t>take steps to ensure that consent is first received from College Sup</w:t>
        </w:r>
        <w:r w:rsidR="001862D2">
          <w:t>erintendent-President’s office</w:t>
        </w:r>
      </w:ins>
      <w:del w:id="208" w:author="Kathy Kottaras" w:date="2017-05-08T11:58:00Z">
        <w:r w:rsidDel="001862D2">
          <w:delText>take</w:delText>
        </w:r>
        <w:r w:rsidR="00273367" w:rsidDel="001862D2">
          <w:delText xml:space="preserve"> </w:delText>
        </w:r>
        <w:r w:rsidDel="001862D2">
          <w:delText>steps</w:delText>
        </w:r>
        <w:r w:rsidR="00273367" w:rsidDel="001862D2">
          <w:delText xml:space="preserve"> </w:delText>
        </w:r>
        <w:r w:rsidDel="001862D2">
          <w:delText>to</w:delText>
        </w:r>
        <w:r w:rsidR="00273367" w:rsidDel="001862D2">
          <w:delText xml:space="preserve"> </w:delText>
        </w:r>
        <w:r w:rsidDel="001862D2">
          <w:delText>ensure</w:delText>
        </w:r>
        <w:r w:rsidR="00273367" w:rsidDel="001862D2">
          <w:delText xml:space="preserve"> </w:delText>
        </w:r>
        <w:r w:rsidDel="001862D2">
          <w:delText>that</w:delText>
        </w:r>
        <w:r w:rsidR="00273367" w:rsidDel="001862D2">
          <w:delText xml:space="preserve"> </w:delText>
        </w:r>
        <w:r w:rsidDel="001862D2">
          <w:delText>you</w:delText>
        </w:r>
        <w:r w:rsidR="00273367" w:rsidDel="001862D2">
          <w:delText xml:space="preserve"> </w:delText>
        </w:r>
        <w:r w:rsidDel="001862D2">
          <w:delText>have</w:delText>
        </w:r>
        <w:r w:rsidR="00273367" w:rsidDel="001862D2">
          <w:delText xml:space="preserve"> </w:delText>
        </w:r>
        <w:r w:rsidDel="001862D2">
          <w:delText>authority</w:delText>
        </w:r>
        <w:r w:rsidR="00273367" w:rsidDel="001862D2">
          <w:delText xml:space="preserve"> </w:delText>
        </w:r>
        <w:r w:rsidDel="001862D2">
          <w:delText>to</w:delText>
        </w:r>
        <w:r w:rsidR="00273367" w:rsidDel="001862D2">
          <w:delText xml:space="preserve"> </w:delText>
        </w:r>
        <w:r w:rsidDel="001862D2">
          <w:delText>provide</w:delText>
        </w:r>
        <w:r w:rsidR="00273367" w:rsidDel="001862D2">
          <w:delText xml:space="preserve"> </w:delText>
        </w:r>
        <w:r w:rsidDel="001862D2">
          <w:delText>the</w:delText>
        </w:r>
        <w:r w:rsidR="00273367" w:rsidDel="001862D2">
          <w:delText xml:space="preserve"> </w:delText>
        </w:r>
        <w:r w:rsidDel="001862D2">
          <w:delText>requested</w:delText>
        </w:r>
        <w:r w:rsidR="00273367" w:rsidDel="001862D2">
          <w:delText xml:space="preserve"> </w:delText>
        </w:r>
        <w:r w:rsidDel="001862D2">
          <w:delText>access,</w:delText>
        </w:r>
        <w:r w:rsidR="00273367" w:rsidDel="001862D2">
          <w:delText xml:space="preserve"> </w:delText>
        </w:r>
        <w:r w:rsidDel="001862D2">
          <w:delText>information,</w:delText>
        </w:r>
        <w:r w:rsidR="00273367" w:rsidDel="001862D2">
          <w:delText xml:space="preserve"> </w:delText>
        </w:r>
        <w:r w:rsidDel="001862D2">
          <w:delText>or</w:delText>
        </w:r>
        <w:r w:rsidR="00273367" w:rsidDel="001862D2">
          <w:delText xml:space="preserve"> </w:delText>
        </w:r>
        <w:r w:rsidDel="001862D2">
          <w:delText>documents</w:delText>
        </w:r>
      </w:del>
      <w:r>
        <w:t>.</w:t>
      </w:r>
      <w:r w:rsidR="00273367">
        <w:t xml:space="preserve"> </w:t>
      </w:r>
      <w:r>
        <w:t>Ask</w:t>
      </w:r>
      <w:r w:rsidR="00273367">
        <w:t xml:space="preserve"> </w:t>
      </w:r>
      <w:r>
        <w:t>the</w:t>
      </w:r>
      <w:r w:rsidR="00273367">
        <w:t xml:space="preserve"> </w:t>
      </w:r>
      <w:r>
        <w:t>officer</w:t>
      </w:r>
      <w:r w:rsidR="00273367">
        <w:t xml:space="preserve"> </w:t>
      </w:r>
      <w:r>
        <w:t>for</w:t>
      </w:r>
      <w:r w:rsidR="00273367">
        <w:t xml:space="preserve"> </w:t>
      </w:r>
      <w:r>
        <w:t>their</w:t>
      </w:r>
      <w:r w:rsidR="00273367">
        <w:t xml:space="preserve"> </w:t>
      </w:r>
      <w:r>
        <w:t>name,</w:t>
      </w:r>
      <w:r w:rsidR="00273367">
        <w:t xml:space="preserve"> </w:t>
      </w:r>
      <w:r>
        <w:t>identification</w:t>
      </w:r>
      <w:r w:rsidR="00273367">
        <w:t xml:space="preserve"> </w:t>
      </w:r>
      <w:r>
        <w:t>number</w:t>
      </w:r>
      <w:r w:rsidR="00273367">
        <w:t xml:space="preserve"> </w:t>
      </w:r>
      <w:r>
        <w:t>and</w:t>
      </w:r>
      <w:r w:rsidR="00273367">
        <w:t xml:space="preserve"> </w:t>
      </w:r>
      <w:r>
        <w:t>agency</w:t>
      </w:r>
      <w:r w:rsidR="00273367">
        <w:t xml:space="preserve"> </w:t>
      </w:r>
      <w:r>
        <w:t>affiliation;</w:t>
      </w:r>
      <w:r w:rsidR="00273367">
        <w:t xml:space="preserve"> </w:t>
      </w:r>
      <w:r>
        <w:t>ask</w:t>
      </w:r>
      <w:r w:rsidR="00273367">
        <w:t xml:space="preserve"> </w:t>
      </w:r>
      <w:r>
        <w:t>for</w:t>
      </w:r>
      <w:r w:rsidR="00273367">
        <w:t xml:space="preserve"> </w:t>
      </w:r>
      <w:r>
        <w:t>a</w:t>
      </w:r>
      <w:r w:rsidR="00273367">
        <w:t xml:space="preserve"> </w:t>
      </w:r>
      <w:r>
        <w:t>copy</w:t>
      </w:r>
      <w:r w:rsidR="00273367">
        <w:t xml:space="preserve"> </w:t>
      </w:r>
      <w:r>
        <w:t>of</w:t>
      </w:r>
      <w:r w:rsidR="00273367">
        <w:t xml:space="preserve"> </w:t>
      </w:r>
      <w:r>
        <w:t>any</w:t>
      </w:r>
      <w:r w:rsidR="00273367">
        <w:t xml:space="preserve"> </w:t>
      </w:r>
      <w:r>
        <w:t>warrant</w:t>
      </w:r>
      <w:r w:rsidR="00273367">
        <w:t xml:space="preserve"> </w:t>
      </w:r>
      <w:r>
        <w:t>or</w:t>
      </w:r>
      <w:r w:rsidR="00273367">
        <w:t xml:space="preserve"> </w:t>
      </w:r>
      <w:r>
        <w:t>court</w:t>
      </w:r>
      <w:r w:rsidR="00273367">
        <w:t xml:space="preserve"> </w:t>
      </w:r>
      <w:r>
        <w:t>order</w:t>
      </w:r>
      <w:r w:rsidR="00273367">
        <w:t xml:space="preserve"> </w:t>
      </w:r>
      <w:r>
        <w:t>they</w:t>
      </w:r>
      <w:r w:rsidR="00273367">
        <w:t xml:space="preserve"> </w:t>
      </w:r>
      <w:r>
        <w:t>may</w:t>
      </w:r>
      <w:r w:rsidR="00273367">
        <w:t xml:space="preserve"> </w:t>
      </w:r>
      <w:r>
        <w:t>have,</w:t>
      </w:r>
      <w:r w:rsidR="00273367">
        <w:t xml:space="preserve"> </w:t>
      </w:r>
      <w:r>
        <w:t>and</w:t>
      </w:r>
      <w:r w:rsidR="00273367">
        <w:t xml:space="preserve"> </w:t>
      </w:r>
      <w:r>
        <w:t>inform</w:t>
      </w:r>
      <w:r w:rsidR="00273367">
        <w:t xml:space="preserve"> </w:t>
      </w:r>
      <w:r>
        <w:t>the</w:t>
      </w:r>
      <w:r w:rsidR="00273367">
        <w:t xml:space="preserve"> </w:t>
      </w:r>
      <w:r>
        <w:t>officer</w:t>
      </w:r>
      <w:r w:rsidR="00273367">
        <w:t xml:space="preserve"> </w:t>
      </w:r>
      <w:r>
        <w:t>that</w:t>
      </w:r>
      <w:r w:rsidR="00273367">
        <w:t xml:space="preserve"> </w:t>
      </w:r>
      <w:r>
        <w:t>you</w:t>
      </w:r>
      <w:r w:rsidR="00273367">
        <w:t xml:space="preserve"> </w:t>
      </w:r>
      <w:r>
        <w:t>are</w:t>
      </w:r>
      <w:r w:rsidR="00273367">
        <w:t xml:space="preserve"> </w:t>
      </w:r>
      <w:r>
        <w:t>not</w:t>
      </w:r>
      <w:r w:rsidR="00273367">
        <w:t xml:space="preserve"> </w:t>
      </w:r>
      <w:r>
        <w:t>obstructing</w:t>
      </w:r>
      <w:r w:rsidR="00273367">
        <w:t xml:space="preserve"> </w:t>
      </w:r>
      <w:r>
        <w:t>their</w:t>
      </w:r>
      <w:r w:rsidR="00273367">
        <w:t xml:space="preserve"> </w:t>
      </w:r>
      <w:r>
        <w:t>process,</w:t>
      </w:r>
      <w:r w:rsidR="00273367">
        <w:t xml:space="preserve"> </w:t>
      </w:r>
      <w:r>
        <w:t>but</w:t>
      </w:r>
      <w:r w:rsidR="00273367">
        <w:t xml:space="preserve"> </w:t>
      </w:r>
      <w:r>
        <w:t>need</w:t>
      </w:r>
      <w:r w:rsidR="00273367">
        <w:t xml:space="preserve"> </w:t>
      </w:r>
      <w:r>
        <w:t>to</w:t>
      </w:r>
      <w:r w:rsidR="00273367">
        <w:t xml:space="preserve"> </w:t>
      </w:r>
      <w:r>
        <w:t>contact</w:t>
      </w:r>
      <w:r w:rsidR="00273367">
        <w:t xml:space="preserve"> </w:t>
      </w:r>
      <w:r>
        <w:t>the</w:t>
      </w:r>
      <w:r w:rsidR="00273367">
        <w:t xml:space="preserve"> </w:t>
      </w:r>
      <w:r>
        <w:t>College</w:t>
      </w:r>
      <w:r w:rsidR="00273367">
        <w:t xml:space="preserve"> </w:t>
      </w:r>
      <w:r w:rsidR="00A80BAF">
        <w:t>Superintendent-President</w:t>
      </w:r>
      <w:r>
        <w:t>’s</w:t>
      </w:r>
      <w:r w:rsidR="00273367">
        <w:t xml:space="preserve"> </w:t>
      </w:r>
      <w:r>
        <w:t>office</w:t>
      </w:r>
      <w:r w:rsidR="00273367">
        <w:t xml:space="preserve"> </w:t>
      </w:r>
      <w:r>
        <w:t>for</w:t>
      </w:r>
      <w:r w:rsidR="00273367">
        <w:t xml:space="preserve"> </w:t>
      </w:r>
      <w:r>
        <w:t>advice</w:t>
      </w:r>
      <w:r w:rsidR="00273367">
        <w:t xml:space="preserve"> </w:t>
      </w:r>
      <w:r>
        <w:t>and</w:t>
      </w:r>
      <w:r w:rsidR="00273367">
        <w:t xml:space="preserve"> </w:t>
      </w:r>
      <w:commentRangeStart w:id="209"/>
      <w:r>
        <w:t>assistance</w:t>
      </w:r>
      <w:commentRangeEnd w:id="209"/>
      <w:r w:rsidR="00C906F9">
        <w:rPr>
          <w:rStyle w:val="CommentReference"/>
          <w:rFonts w:ascii="Times New Roman" w:hAnsi="Times New Roman" w:cstheme="minorBidi"/>
          <w:bCs w:val="0"/>
          <w:kern w:val="0"/>
        </w:rPr>
        <w:commentReference w:id="209"/>
      </w:r>
      <w:r>
        <w:t>.</w:t>
      </w:r>
      <w:r w:rsidR="00C906F9">
        <w:t xml:space="preserve"> </w:t>
      </w:r>
    </w:p>
    <w:p w14:paraId="39E6BEFF" w14:textId="1F4A0A87" w:rsidR="00726310" w:rsidRDefault="00BA0942">
      <w:pPr>
        <w:pStyle w:val="Heading2"/>
      </w:pPr>
      <w:r>
        <w:rPr>
          <w:b/>
        </w:rPr>
        <w:t>Request</w:t>
      </w:r>
      <w:r w:rsidR="00273367">
        <w:rPr>
          <w:b/>
        </w:rPr>
        <w:t xml:space="preserve"> </w:t>
      </w:r>
      <w:r>
        <w:rPr>
          <w:b/>
        </w:rPr>
        <w:t>for</w:t>
      </w:r>
      <w:r w:rsidR="00273367">
        <w:rPr>
          <w:b/>
        </w:rPr>
        <w:t xml:space="preserve"> </w:t>
      </w:r>
      <w:r>
        <w:rPr>
          <w:b/>
        </w:rPr>
        <w:t>Access</w:t>
      </w:r>
      <w:r w:rsidR="00273367">
        <w:rPr>
          <w:b/>
        </w:rPr>
        <w:t xml:space="preserve"> </w:t>
      </w:r>
      <w:r>
        <w:rPr>
          <w:b/>
        </w:rPr>
        <w:t>to</w:t>
      </w:r>
      <w:r w:rsidR="00273367">
        <w:rPr>
          <w:b/>
        </w:rPr>
        <w:t xml:space="preserve"> </w:t>
      </w:r>
      <w:r>
        <w:rPr>
          <w:b/>
        </w:rPr>
        <w:t>Campus</w:t>
      </w:r>
      <w:r w:rsidR="00273367">
        <w:t xml:space="preserve"> </w:t>
      </w:r>
      <w:r>
        <w:t>If</w:t>
      </w:r>
      <w:r w:rsidR="00273367">
        <w:t xml:space="preserve"> </w:t>
      </w:r>
      <w:r>
        <w:t>a</w:t>
      </w:r>
      <w:r w:rsidR="00273367">
        <w:t xml:space="preserve"> </w:t>
      </w:r>
      <w:r>
        <w:t>federal</w:t>
      </w:r>
      <w:r w:rsidR="00273367">
        <w:t xml:space="preserve"> </w:t>
      </w:r>
      <w:r>
        <w:t>immigration</w:t>
      </w:r>
      <w:r w:rsidR="00273367">
        <w:t xml:space="preserve"> </w:t>
      </w:r>
      <w:r>
        <w:t>enforcement</w:t>
      </w:r>
      <w:r w:rsidR="00273367">
        <w:t xml:space="preserve"> </w:t>
      </w:r>
      <w:r>
        <w:t>official,</w:t>
      </w:r>
      <w:r w:rsidR="00273367">
        <w:t xml:space="preserve"> </w:t>
      </w:r>
      <w:r>
        <w:t>such</w:t>
      </w:r>
      <w:r w:rsidR="00273367">
        <w:t xml:space="preserve"> </w:t>
      </w:r>
      <w:r>
        <w:t>as</w:t>
      </w:r>
      <w:r w:rsidR="00273367">
        <w:t xml:space="preserve"> </w:t>
      </w:r>
      <w:r>
        <w:t>an</w:t>
      </w:r>
      <w:r w:rsidR="00273367">
        <w:t xml:space="preserve"> </w:t>
      </w:r>
      <w:r>
        <w:t>ICE</w:t>
      </w:r>
      <w:r w:rsidR="00273367">
        <w:t xml:space="preserve"> </w:t>
      </w:r>
      <w:r>
        <w:t>agent,</w:t>
      </w:r>
      <w:r w:rsidR="00273367">
        <w:t xml:space="preserve"> </w:t>
      </w:r>
      <w:r>
        <w:t>requests</w:t>
      </w:r>
      <w:r w:rsidR="00273367">
        <w:t xml:space="preserve"> </w:t>
      </w:r>
      <w:r>
        <w:t>access</w:t>
      </w:r>
      <w:r w:rsidR="00273367">
        <w:t xml:space="preserve"> </w:t>
      </w:r>
      <w:r>
        <w:t>to</w:t>
      </w:r>
      <w:r w:rsidR="00273367">
        <w:t xml:space="preserve"> </w:t>
      </w:r>
      <w:r>
        <w:t>a</w:t>
      </w:r>
      <w:r w:rsidR="00273367">
        <w:t xml:space="preserve"> </w:t>
      </w:r>
      <w:r>
        <w:t>District</w:t>
      </w:r>
      <w:r w:rsidR="00273367">
        <w:t xml:space="preserve"> </w:t>
      </w:r>
      <w:r>
        <w:t>facility,</w:t>
      </w:r>
      <w:r w:rsidR="00273367">
        <w:t xml:space="preserve"> </w:t>
      </w:r>
      <w:r>
        <w:t>District</w:t>
      </w:r>
      <w:r w:rsidR="00273367">
        <w:t xml:space="preserve"> </w:t>
      </w:r>
      <w:r>
        <w:t>administrators,</w:t>
      </w:r>
      <w:r w:rsidR="00273367">
        <w:t xml:space="preserve"> </w:t>
      </w:r>
      <w:commentRangeStart w:id="210"/>
      <w:r>
        <w:t>faculty,</w:t>
      </w:r>
      <w:r w:rsidR="00273367">
        <w:t xml:space="preserve"> </w:t>
      </w:r>
      <w:r>
        <w:t>staff,</w:t>
      </w:r>
      <w:r w:rsidR="00273367">
        <w:t xml:space="preserve"> </w:t>
      </w:r>
      <w:commentRangeEnd w:id="210"/>
      <w:r w:rsidR="00344F8C">
        <w:rPr>
          <w:rStyle w:val="CommentReference"/>
          <w:rFonts w:ascii="Times New Roman" w:hAnsi="Times New Roman" w:cstheme="minorBidi"/>
          <w:bCs w:val="0"/>
          <w:iCs w:val="0"/>
          <w:kern w:val="0"/>
        </w:rPr>
        <w:commentReference w:id="210"/>
      </w:r>
      <w:r>
        <w:t>including</w:t>
      </w:r>
      <w:r w:rsidR="00273367">
        <w:t xml:space="preserve"> </w:t>
      </w:r>
      <w:r>
        <w:t>District</w:t>
      </w:r>
      <w:r w:rsidR="00273367">
        <w:t xml:space="preserve"> </w:t>
      </w:r>
      <w:r w:rsidR="0099492C">
        <w:t>Police</w:t>
      </w:r>
      <w:r w:rsidR="00273367">
        <w:t xml:space="preserve"> </w:t>
      </w:r>
      <w:r w:rsidR="0099492C">
        <w:t>&amp;</w:t>
      </w:r>
      <w:r w:rsidR="00273367">
        <w:t xml:space="preserve"> </w:t>
      </w:r>
      <w:r w:rsidR="0099492C">
        <w:t>College</w:t>
      </w:r>
      <w:r w:rsidR="00273367">
        <w:t xml:space="preserve"> </w:t>
      </w:r>
      <w:r w:rsidR="0099492C">
        <w:t>Safety</w:t>
      </w:r>
      <w:r w:rsidR="00273367">
        <w:t xml:space="preserve"> </w:t>
      </w:r>
      <w:r>
        <w:t>personnel,</w:t>
      </w:r>
      <w:r w:rsidR="00273367">
        <w:t xml:space="preserve"> </w:t>
      </w:r>
      <w:r>
        <w:t>should</w:t>
      </w:r>
      <w:r w:rsidR="00273367">
        <w:t xml:space="preserve"> </w:t>
      </w:r>
      <w:r>
        <w:t>immediately</w:t>
      </w:r>
      <w:r w:rsidR="00273367">
        <w:t xml:space="preserve"> </w:t>
      </w:r>
      <w:r>
        <w:t>refer</w:t>
      </w:r>
      <w:r w:rsidR="00273367">
        <w:t xml:space="preserve"> </w:t>
      </w:r>
      <w:r>
        <w:t>the</w:t>
      </w:r>
      <w:r w:rsidR="00273367">
        <w:t xml:space="preserve"> </w:t>
      </w:r>
      <w:r>
        <w:t>federal</w:t>
      </w:r>
      <w:r w:rsidR="00273367">
        <w:t xml:space="preserve"> </w:t>
      </w:r>
      <w:r>
        <w:t>official</w:t>
      </w:r>
      <w:r w:rsidR="00273367">
        <w:t xml:space="preserve"> </w:t>
      </w:r>
      <w:r>
        <w:t>and</w:t>
      </w:r>
      <w:r w:rsidR="00273367">
        <w:t xml:space="preserve"> </w:t>
      </w:r>
      <w:r>
        <w:t>his/her</w:t>
      </w:r>
      <w:r w:rsidR="00273367">
        <w:t xml:space="preserve"> </w:t>
      </w:r>
      <w:r>
        <w:t>related</w:t>
      </w:r>
      <w:r w:rsidR="00273367">
        <w:t xml:space="preserve"> </w:t>
      </w:r>
      <w:r>
        <w:t>request</w:t>
      </w:r>
      <w:r w:rsidR="00273367">
        <w:t xml:space="preserve"> </w:t>
      </w:r>
      <w:r>
        <w:t>for</w:t>
      </w:r>
      <w:r w:rsidR="00273367">
        <w:t xml:space="preserve"> </w:t>
      </w:r>
      <w:r>
        <w:t>access</w:t>
      </w:r>
      <w:r w:rsidR="00273367">
        <w:t xml:space="preserve"> </w:t>
      </w:r>
      <w:r>
        <w:t>to</w:t>
      </w:r>
      <w:r w:rsidR="00273367">
        <w:t xml:space="preserve"> </w:t>
      </w:r>
      <w:r>
        <w:t>the</w:t>
      </w:r>
      <w:r w:rsidR="00273367">
        <w:t xml:space="preserve"> </w:t>
      </w:r>
      <w:r>
        <w:t>Office</w:t>
      </w:r>
      <w:r w:rsidR="00273367">
        <w:t xml:space="preserve"> </w:t>
      </w:r>
      <w:r>
        <w:t>of</w:t>
      </w:r>
      <w:r w:rsidR="00273367">
        <w:t xml:space="preserve"> </w:t>
      </w:r>
      <w:r>
        <w:t>the</w:t>
      </w:r>
      <w:r w:rsidR="00273367">
        <w:t xml:space="preserve"> </w:t>
      </w:r>
      <w:r w:rsidR="00A80BAF">
        <w:t>Superintendent-President</w:t>
      </w:r>
      <w:r>
        <w:t>.</w:t>
      </w:r>
      <w:r w:rsidR="00273367">
        <w:t xml:space="preserve"> </w:t>
      </w:r>
      <w:r>
        <w:t>You</w:t>
      </w:r>
      <w:r w:rsidR="00273367">
        <w:t xml:space="preserve"> </w:t>
      </w:r>
      <w:r>
        <w:t>should</w:t>
      </w:r>
      <w:r w:rsidR="00273367">
        <w:t xml:space="preserve"> </w:t>
      </w:r>
      <w:r>
        <w:t>inform</w:t>
      </w:r>
      <w:r w:rsidR="00273367">
        <w:t xml:space="preserve"> </w:t>
      </w:r>
      <w:r>
        <w:t>the</w:t>
      </w:r>
      <w:r w:rsidR="00273367">
        <w:t xml:space="preserve"> </w:t>
      </w:r>
      <w:r>
        <w:t>federal</w:t>
      </w:r>
      <w:r w:rsidR="00273367">
        <w:t xml:space="preserve"> </w:t>
      </w:r>
      <w:r>
        <w:t>immigration</w:t>
      </w:r>
      <w:r w:rsidR="00273367">
        <w:t xml:space="preserve"> </w:t>
      </w:r>
      <w:r>
        <w:t>enforcement</w:t>
      </w:r>
      <w:r w:rsidR="00273367">
        <w:t xml:space="preserve"> </w:t>
      </w:r>
      <w:r>
        <w:t>official</w:t>
      </w:r>
      <w:r w:rsidR="00273367">
        <w:t xml:space="preserve"> </w:t>
      </w:r>
      <w:r>
        <w:t>that</w:t>
      </w:r>
      <w:r w:rsidR="00273367">
        <w:t xml:space="preserve"> </w:t>
      </w:r>
      <w:r>
        <w:t>you</w:t>
      </w:r>
      <w:r w:rsidR="00273367">
        <w:t xml:space="preserve"> </w:t>
      </w:r>
      <w:r>
        <w:t>are</w:t>
      </w:r>
      <w:r w:rsidR="00273367">
        <w:t xml:space="preserve"> </w:t>
      </w:r>
      <w:r>
        <w:t>not</w:t>
      </w:r>
      <w:r w:rsidR="00273367">
        <w:t xml:space="preserve"> </w:t>
      </w:r>
      <w:r>
        <w:t>trying</w:t>
      </w:r>
      <w:r w:rsidR="00273367">
        <w:t xml:space="preserve"> </w:t>
      </w:r>
      <w:r>
        <w:t>to</w:t>
      </w:r>
      <w:r w:rsidR="00273367">
        <w:t xml:space="preserve"> </w:t>
      </w:r>
      <w:r>
        <w:t>impede</w:t>
      </w:r>
      <w:r w:rsidR="00273367">
        <w:t xml:space="preserve"> </w:t>
      </w:r>
      <w:r>
        <w:t>his/her</w:t>
      </w:r>
      <w:r w:rsidR="00273367">
        <w:t xml:space="preserve"> </w:t>
      </w:r>
      <w:r>
        <w:t>activities,</w:t>
      </w:r>
      <w:r w:rsidR="00273367">
        <w:t xml:space="preserve"> </w:t>
      </w:r>
      <w:r>
        <w:t>but</w:t>
      </w:r>
      <w:r w:rsidR="00273367">
        <w:t xml:space="preserve"> </w:t>
      </w:r>
      <w:r>
        <w:t>instead</w:t>
      </w:r>
      <w:r w:rsidR="00273367">
        <w:t xml:space="preserve"> </w:t>
      </w:r>
      <w:r>
        <w:t>simply</w:t>
      </w:r>
      <w:r w:rsidR="00273367">
        <w:t xml:space="preserve"> </w:t>
      </w:r>
      <w:r>
        <w:t>adhering</w:t>
      </w:r>
      <w:r w:rsidR="00273367">
        <w:t xml:space="preserve"> </w:t>
      </w:r>
      <w:r>
        <w:t>to</w:t>
      </w:r>
      <w:r w:rsidR="00273367">
        <w:t xml:space="preserve"> </w:t>
      </w:r>
      <w:proofErr w:type="gramStart"/>
      <w:r>
        <w:t>established</w:t>
      </w:r>
      <w:proofErr w:type="gramEnd"/>
      <w:r w:rsidR="00273367">
        <w:t xml:space="preserve"> </w:t>
      </w:r>
      <w:r>
        <w:t>District</w:t>
      </w:r>
      <w:r w:rsidR="00273367">
        <w:t xml:space="preserve"> </w:t>
      </w:r>
      <w:r>
        <w:t>protocol</w:t>
      </w:r>
      <w:r w:rsidR="00273367">
        <w:t xml:space="preserve"> </w:t>
      </w:r>
      <w:r>
        <w:t>to</w:t>
      </w:r>
      <w:r w:rsidR="00273367">
        <w:t xml:space="preserve"> </w:t>
      </w:r>
      <w:r>
        <w:t>address</w:t>
      </w:r>
      <w:r w:rsidR="00273367">
        <w:t xml:space="preserve"> </w:t>
      </w:r>
      <w:r>
        <w:t>such</w:t>
      </w:r>
      <w:r w:rsidR="00273367">
        <w:t xml:space="preserve"> </w:t>
      </w:r>
      <w:r>
        <w:t>requests.</w:t>
      </w:r>
      <w:r w:rsidR="00273367">
        <w:t xml:space="preserve"> </w:t>
      </w:r>
      <w:r>
        <w:t>The</w:t>
      </w:r>
      <w:r w:rsidR="00273367">
        <w:t xml:space="preserve"> </w:t>
      </w:r>
      <w:r>
        <w:t>Office</w:t>
      </w:r>
      <w:r w:rsidR="00273367">
        <w:t xml:space="preserve"> </w:t>
      </w:r>
      <w:r>
        <w:t>of</w:t>
      </w:r>
      <w:r w:rsidR="00273367">
        <w:t xml:space="preserve"> </w:t>
      </w:r>
      <w:r>
        <w:t>the</w:t>
      </w:r>
      <w:r w:rsidR="00273367">
        <w:t xml:space="preserve"> </w:t>
      </w:r>
      <w:r w:rsidR="00A80BAF">
        <w:t>Superintendent-President</w:t>
      </w:r>
      <w:r w:rsidR="00273367">
        <w:t xml:space="preserve"> </w:t>
      </w:r>
      <w:r>
        <w:t>will,</w:t>
      </w:r>
      <w:r w:rsidR="00273367">
        <w:t xml:space="preserve"> </w:t>
      </w:r>
      <w:r>
        <w:t>in</w:t>
      </w:r>
      <w:r w:rsidR="00273367">
        <w:t xml:space="preserve"> </w:t>
      </w:r>
      <w:r>
        <w:t>turn,</w:t>
      </w:r>
      <w:r w:rsidR="00273367">
        <w:t xml:space="preserve"> </w:t>
      </w:r>
      <w:r>
        <w:t>work</w:t>
      </w:r>
      <w:r w:rsidR="00273367">
        <w:t xml:space="preserve"> </w:t>
      </w:r>
      <w:r>
        <w:t>with</w:t>
      </w:r>
      <w:r w:rsidR="00273367">
        <w:t xml:space="preserve"> </w:t>
      </w:r>
      <w:r>
        <w:t>the</w:t>
      </w:r>
      <w:r w:rsidR="00273367">
        <w:t xml:space="preserve"> </w:t>
      </w:r>
      <w:r>
        <w:t>District’s</w:t>
      </w:r>
      <w:r w:rsidR="00273367">
        <w:t xml:space="preserve"> </w:t>
      </w:r>
      <w:r>
        <w:t>legal</w:t>
      </w:r>
      <w:r w:rsidR="00273367">
        <w:t xml:space="preserve"> </w:t>
      </w:r>
      <w:r>
        <w:t>counsel</w:t>
      </w:r>
      <w:r w:rsidR="00273367">
        <w:t xml:space="preserve"> </w:t>
      </w:r>
      <w:r>
        <w:t>to</w:t>
      </w:r>
      <w:r w:rsidR="00273367">
        <w:t xml:space="preserve"> </w:t>
      </w:r>
      <w:r>
        <w:t>make</w:t>
      </w:r>
      <w:r w:rsidR="00273367">
        <w:t xml:space="preserve"> </w:t>
      </w:r>
      <w:r>
        <w:t>a</w:t>
      </w:r>
      <w:r w:rsidR="00273367">
        <w:t xml:space="preserve"> </w:t>
      </w:r>
      <w:r>
        <w:t>final</w:t>
      </w:r>
      <w:r w:rsidR="00273367">
        <w:t xml:space="preserve"> </w:t>
      </w:r>
      <w:r>
        <w:t>determination</w:t>
      </w:r>
      <w:r w:rsidR="00273367">
        <w:t xml:space="preserve"> </w:t>
      </w:r>
      <w:r>
        <w:t>as</w:t>
      </w:r>
      <w:r w:rsidR="00273367">
        <w:t xml:space="preserve"> </w:t>
      </w:r>
      <w:r>
        <w:t>to</w:t>
      </w:r>
      <w:r w:rsidR="00273367">
        <w:t xml:space="preserve"> </w:t>
      </w:r>
      <w:r>
        <w:t>whether</w:t>
      </w:r>
      <w:r w:rsidR="00273367">
        <w:t xml:space="preserve"> </w:t>
      </w:r>
      <w:r>
        <w:t>the</w:t>
      </w:r>
      <w:r w:rsidR="00273367">
        <w:t xml:space="preserve"> </w:t>
      </w:r>
      <w:r>
        <w:t>request</w:t>
      </w:r>
      <w:r w:rsidR="00273367">
        <w:t xml:space="preserve"> </w:t>
      </w:r>
      <w:r>
        <w:t>for</w:t>
      </w:r>
      <w:r w:rsidR="00273367">
        <w:t xml:space="preserve"> </w:t>
      </w:r>
      <w:r>
        <w:t>such</w:t>
      </w:r>
      <w:r w:rsidR="00273367">
        <w:t xml:space="preserve"> </w:t>
      </w:r>
      <w:r>
        <w:t>access</w:t>
      </w:r>
      <w:r w:rsidR="00273367">
        <w:t xml:space="preserve"> </w:t>
      </w:r>
      <w:r>
        <w:t>is</w:t>
      </w:r>
      <w:r w:rsidR="00273367">
        <w:t xml:space="preserve"> </w:t>
      </w:r>
      <w:r>
        <w:t>lawful</w:t>
      </w:r>
      <w:r w:rsidR="00273367">
        <w:t xml:space="preserve"> </w:t>
      </w:r>
      <w:r>
        <w:t>and</w:t>
      </w:r>
      <w:r w:rsidR="00273367">
        <w:t xml:space="preserve"> </w:t>
      </w:r>
      <w:r>
        <w:t>respond</w:t>
      </w:r>
      <w:r w:rsidR="00273367">
        <w:t xml:space="preserve"> </w:t>
      </w:r>
      <w:r>
        <w:t>accordingly.</w:t>
      </w:r>
      <w:r w:rsidR="00273367">
        <w:t xml:space="preserve">  </w:t>
      </w:r>
    </w:p>
    <w:p w14:paraId="643A193F" w14:textId="412E39BD" w:rsidR="00726310" w:rsidRDefault="00BA0942">
      <w:pPr>
        <w:pStyle w:val="Heading2"/>
      </w:pPr>
      <w:commentRangeStart w:id="211"/>
      <w:r>
        <w:rPr>
          <w:b/>
        </w:rPr>
        <w:t>Request</w:t>
      </w:r>
      <w:r w:rsidR="00273367">
        <w:rPr>
          <w:b/>
        </w:rPr>
        <w:t xml:space="preserve"> </w:t>
      </w:r>
      <w:r>
        <w:rPr>
          <w:b/>
        </w:rPr>
        <w:t>Access</w:t>
      </w:r>
      <w:r w:rsidR="00273367">
        <w:rPr>
          <w:b/>
        </w:rPr>
        <w:t xml:space="preserve"> </w:t>
      </w:r>
      <w:r>
        <w:rPr>
          <w:b/>
        </w:rPr>
        <w:t>to</w:t>
      </w:r>
      <w:r w:rsidR="00273367">
        <w:rPr>
          <w:b/>
        </w:rPr>
        <w:t xml:space="preserve"> </w:t>
      </w:r>
      <w:r>
        <w:rPr>
          <w:b/>
        </w:rPr>
        <w:t>Student</w:t>
      </w:r>
      <w:r w:rsidR="00273367">
        <w:rPr>
          <w:b/>
        </w:rPr>
        <w:t xml:space="preserve"> </w:t>
      </w:r>
      <w:r>
        <w:rPr>
          <w:b/>
        </w:rPr>
        <w:t>Information/Record</w:t>
      </w:r>
      <w:r w:rsidR="00273367">
        <w:t xml:space="preserve"> </w:t>
      </w:r>
      <w:commentRangeEnd w:id="211"/>
      <w:r w:rsidR="00C906F9">
        <w:rPr>
          <w:rStyle w:val="CommentReference"/>
          <w:rFonts w:ascii="Times New Roman" w:hAnsi="Times New Roman" w:cstheme="minorBidi"/>
          <w:bCs w:val="0"/>
          <w:iCs w:val="0"/>
          <w:kern w:val="0"/>
        </w:rPr>
        <w:commentReference w:id="211"/>
      </w:r>
      <w:r>
        <w:t>Similarly,</w:t>
      </w:r>
      <w:r w:rsidR="00273367">
        <w:t xml:space="preserve"> </w:t>
      </w:r>
      <w:r>
        <w:t>if</w:t>
      </w:r>
      <w:r w:rsidR="00273367">
        <w:t xml:space="preserve"> </w:t>
      </w:r>
      <w:r>
        <w:t>a</w:t>
      </w:r>
      <w:r w:rsidR="00273367">
        <w:t xml:space="preserve"> </w:t>
      </w:r>
      <w:r>
        <w:t>federal</w:t>
      </w:r>
      <w:r w:rsidR="00273367">
        <w:t xml:space="preserve"> </w:t>
      </w:r>
      <w:r>
        <w:t>immigration</w:t>
      </w:r>
      <w:r w:rsidR="00273367">
        <w:t xml:space="preserve"> </w:t>
      </w:r>
      <w:r>
        <w:t>enforcement</w:t>
      </w:r>
      <w:r w:rsidR="00273367">
        <w:t xml:space="preserve"> </w:t>
      </w:r>
      <w:r>
        <w:t>official</w:t>
      </w:r>
      <w:r w:rsidR="00273367">
        <w:t xml:space="preserve"> </w:t>
      </w:r>
      <w:r>
        <w:t>requests</w:t>
      </w:r>
      <w:r w:rsidR="00273367">
        <w:t xml:space="preserve"> </w:t>
      </w:r>
      <w:r>
        <w:t>access</w:t>
      </w:r>
      <w:r w:rsidR="00273367">
        <w:t xml:space="preserve"> </w:t>
      </w:r>
      <w:r>
        <w:t>to</w:t>
      </w:r>
      <w:r w:rsidR="00273367">
        <w:t xml:space="preserve"> </w:t>
      </w:r>
      <w:r>
        <w:t>a</w:t>
      </w:r>
      <w:r w:rsidR="00273367">
        <w:t xml:space="preserve"> </w:t>
      </w:r>
      <w:r>
        <w:t>student’s</w:t>
      </w:r>
      <w:r w:rsidR="00273367">
        <w:t xml:space="preserve"> </w:t>
      </w:r>
      <w:r>
        <w:t>information</w:t>
      </w:r>
      <w:r w:rsidR="00273367">
        <w:t xml:space="preserve"> </w:t>
      </w:r>
      <w:r>
        <w:t>or</w:t>
      </w:r>
      <w:r w:rsidR="00273367">
        <w:t xml:space="preserve"> </w:t>
      </w:r>
      <w:r>
        <w:t>records,</w:t>
      </w:r>
      <w:r w:rsidR="00273367">
        <w:t xml:space="preserve"> </w:t>
      </w:r>
      <w:r>
        <w:t>District</w:t>
      </w:r>
      <w:r w:rsidR="00273367">
        <w:t xml:space="preserve"> </w:t>
      </w:r>
      <w:r>
        <w:t>staff</w:t>
      </w:r>
      <w:r w:rsidR="00273367">
        <w:t xml:space="preserve"> </w:t>
      </w:r>
      <w:r>
        <w:t>should</w:t>
      </w:r>
      <w:r w:rsidR="00273367">
        <w:t xml:space="preserve"> </w:t>
      </w:r>
      <w:r>
        <w:t>immediately</w:t>
      </w:r>
      <w:r w:rsidR="00273367">
        <w:t xml:space="preserve"> </w:t>
      </w:r>
      <w:r>
        <w:t>refer</w:t>
      </w:r>
      <w:r w:rsidR="00273367">
        <w:t xml:space="preserve"> </w:t>
      </w:r>
      <w:r>
        <w:t>the</w:t>
      </w:r>
      <w:r w:rsidR="00273367">
        <w:t xml:space="preserve"> </w:t>
      </w:r>
      <w:r>
        <w:t>federal</w:t>
      </w:r>
      <w:r w:rsidR="00273367">
        <w:t xml:space="preserve"> </w:t>
      </w:r>
      <w:r>
        <w:t>official</w:t>
      </w:r>
      <w:r w:rsidR="00273367">
        <w:t xml:space="preserve"> </w:t>
      </w:r>
      <w:r>
        <w:t>and</w:t>
      </w:r>
      <w:r w:rsidR="00273367">
        <w:t xml:space="preserve"> </w:t>
      </w:r>
      <w:r>
        <w:t>his/her</w:t>
      </w:r>
      <w:r w:rsidR="00273367">
        <w:t xml:space="preserve"> </w:t>
      </w:r>
      <w:r>
        <w:t>request</w:t>
      </w:r>
      <w:r w:rsidR="00273367">
        <w:t xml:space="preserve"> </w:t>
      </w:r>
      <w:r>
        <w:t>to</w:t>
      </w:r>
      <w:r w:rsidR="00273367">
        <w:t xml:space="preserve"> </w:t>
      </w:r>
      <w:r>
        <w:t>the</w:t>
      </w:r>
      <w:r w:rsidR="00273367">
        <w:t xml:space="preserve"> </w:t>
      </w:r>
      <w:r>
        <w:t>Office</w:t>
      </w:r>
      <w:r w:rsidR="00273367">
        <w:t xml:space="preserve"> </w:t>
      </w:r>
      <w:r>
        <w:t>of</w:t>
      </w:r>
      <w:r w:rsidR="00273367">
        <w:t xml:space="preserve"> </w:t>
      </w:r>
      <w:r>
        <w:t>the</w:t>
      </w:r>
      <w:r w:rsidR="00273367">
        <w:t xml:space="preserve"> </w:t>
      </w:r>
      <w:r w:rsidR="00A80BAF">
        <w:t>Superintendent-President</w:t>
      </w:r>
      <w:r>
        <w:t>.</w:t>
      </w:r>
      <w:r w:rsidR="00273367">
        <w:t xml:space="preserve"> </w:t>
      </w:r>
      <w:r>
        <w:t>The</w:t>
      </w:r>
      <w:r w:rsidR="00273367">
        <w:t xml:space="preserve"> </w:t>
      </w:r>
      <w:r>
        <w:t>Office</w:t>
      </w:r>
      <w:r w:rsidR="00273367">
        <w:t xml:space="preserve"> </w:t>
      </w:r>
      <w:r>
        <w:t>of</w:t>
      </w:r>
      <w:r w:rsidR="00273367">
        <w:t xml:space="preserve"> </w:t>
      </w:r>
      <w:r>
        <w:t>the</w:t>
      </w:r>
      <w:r w:rsidR="00273367">
        <w:t xml:space="preserve"> </w:t>
      </w:r>
      <w:r w:rsidR="00A80BAF">
        <w:t>Superintendent-President</w:t>
      </w:r>
      <w:r w:rsidR="00273367">
        <w:t xml:space="preserve"> </w:t>
      </w:r>
      <w:r>
        <w:t>will,</w:t>
      </w:r>
      <w:r w:rsidR="00273367">
        <w:t xml:space="preserve"> </w:t>
      </w:r>
      <w:r>
        <w:t>in</w:t>
      </w:r>
      <w:r w:rsidR="00273367">
        <w:t xml:space="preserve"> </w:t>
      </w:r>
      <w:r>
        <w:t>turn,</w:t>
      </w:r>
      <w:r w:rsidR="00273367">
        <w:t xml:space="preserve"> </w:t>
      </w:r>
      <w:r>
        <w:t>work</w:t>
      </w:r>
      <w:r w:rsidR="00273367">
        <w:t xml:space="preserve"> </w:t>
      </w:r>
      <w:r>
        <w:t>with</w:t>
      </w:r>
      <w:r w:rsidR="00273367">
        <w:t xml:space="preserve"> </w:t>
      </w:r>
      <w:r>
        <w:t>the</w:t>
      </w:r>
      <w:r w:rsidR="00273367">
        <w:t xml:space="preserve"> </w:t>
      </w:r>
      <w:r>
        <w:t>District’s</w:t>
      </w:r>
      <w:r w:rsidR="00273367">
        <w:t xml:space="preserve"> </w:t>
      </w:r>
      <w:r>
        <w:t>legal</w:t>
      </w:r>
      <w:r w:rsidR="00273367">
        <w:t xml:space="preserve"> </w:t>
      </w:r>
      <w:r>
        <w:t>counsel</w:t>
      </w:r>
      <w:r w:rsidR="00273367">
        <w:t xml:space="preserve"> </w:t>
      </w:r>
      <w:r>
        <w:t>to</w:t>
      </w:r>
      <w:r w:rsidR="00273367">
        <w:t xml:space="preserve"> </w:t>
      </w:r>
      <w:r>
        <w:t>make</w:t>
      </w:r>
      <w:r w:rsidR="00273367">
        <w:t xml:space="preserve"> </w:t>
      </w:r>
      <w:r>
        <w:t>a</w:t>
      </w:r>
      <w:r w:rsidR="00273367">
        <w:t xml:space="preserve"> </w:t>
      </w:r>
      <w:r>
        <w:t>final</w:t>
      </w:r>
      <w:r w:rsidR="00273367">
        <w:t xml:space="preserve"> </w:t>
      </w:r>
      <w:r>
        <w:t>determination</w:t>
      </w:r>
      <w:r w:rsidR="00273367">
        <w:t xml:space="preserve"> </w:t>
      </w:r>
      <w:r>
        <w:t>on</w:t>
      </w:r>
      <w:r w:rsidR="00273367">
        <w:t xml:space="preserve"> </w:t>
      </w:r>
      <w:r>
        <w:t>whether</w:t>
      </w:r>
      <w:r w:rsidR="00273367">
        <w:t xml:space="preserve"> </w:t>
      </w:r>
      <w:r>
        <w:t>the</w:t>
      </w:r>
      <w:r w:rsidR="00273367">
        <w:t xml:space="preserve"> </w:t>
      </w:r>
      <w:r>
        <w:t>request</w:t>
      </w:r>
      <w:r w:rsidR="00273367">
        <w:t xml:space="preserve"> </w:t>
      </w:r>
      <w:r>
        <w:t>is</w:t>
      </w:r>
      <w:r w:rsidR="00273367">
        <w:t xml:space="preserve"> </w:t>
      </w:r>
      <w:r>
        <w:t>consistent</w:t>
      </w:r>
      <w:r w:rsidR="00273367">
        <w:t xml:space="preserve"> </w:t>
      </w:r>
      <w:r>
        <w:t>with</w:t>
      </w:r>
      <w:r w:rsidR="00273367">
        <w:t xml:space="preserve"> </w:t>
      </w:r>
      <w:r>
        <w:t>and</w:t>
      </w:r>
      <w:r w:rsidR="00273367">
        <w:t xml:space="preserve"> </w:t>
      </w:r>
      <w:r>
        <w:t>otherwise</w:t>
      </w:r>
      <w:r w:rsidR="00273367">
        <w:t xml:space="preserve"> </w:t>
      </w:r>
      <w:r>
        <w:t>lawful</w:t>
      </w:r>
      <w:r w:rsidR="00273367">
        <w:t xml:space="preserve"> </w:t>
      </w:r>
      <w:r>
        <w:t>under</w:t>
      </w:r>
      <w:r w:rsidR="00273367">
        <w:t xml:space="preserve"> </w:t>
      </w:r>
      <w:r>
        <w:t>the</w:t>
      </w:r>
      <w:r w:rsidR="00273367">
        <w:t xml:space="preserve"> </w:t>
      </w:r>
      <w:r>
        <w:t>Family</w:t>
      </w:r>
      <w:r w:rsidR="00273367">
        <w:t xml:space="preserve"> </w:t>
      </w:r>
      <w:r>
        <w:t>Educational</w:t>
      </w:r>
      <w:r w:rsidR="00273367">
        <w:t xml:space="preserve"> </w:t>
      </w:r>
      <w:r>
        <w:t>Rights</w:t>
      </w:r>
      <w:r w:rsidR="00273367">
        <w:t xml:space="preserve"> </w:t>
      </w:r>
      <w:r>
        <w:t>and</w:t>
      </w:r>
      <w:r w:rsidR="00273367">
        <w:t xml:space="preserve"> </w:t>
      </w:r>
      <w:r>
        <w:t>Privacy</w:t>
      </w:r>
      <w:r w:rsidR="00273367">
        <w:t xml:space="preserve"> </w:t>
      </w:r>
      <w:r>
        <w:t>Act</w:t>
      </w:r>
      <w:r w:rsidR="00273367">
        <w:t xml:space="preserve"> </w:t>
      </w:r>
      <w:r>
        <w:t>(“FERPA”),</w:t>
      </w:r>
      <w:r w:rsidR="00273367">
        <w:t xml:space="preserve"> </w:t>
      </w:r>
      <w:r>
        <w:t>20</w:t>
      </w:r>
      <w:r w:rsidR="00273367">
        <w:t xml:space="preserve"> </w:t>
      </w:r>
      <w:r>
        <w:t>U.S.C.</w:t>
      </w:r>
      <w:r w:rsidR="00273367">
        <w:t xml:space="preserve"> </w:t>
      </w:r>
      <w:r>
        <w:t>§1232g,</w:t>
      </w:r>
      <w:r w:rsidR="00273367">
        <w:t xml:space="preserve"> </w:t>
      </w:r>
      <w:r>
        <w:t>and</w:t>
      </w:r>
      <w:r w:rsidR="00273367">
        <w:t xml:space="preserve"> </w:t>
      </w:r>
      <w:r>
        <w:t>related</w:t>
      </w:r>
      <w:r w:rsidR="00273367">
        <w:t xml:space="preserve"> </w:t>
      </w:r>
      <w:r>
        <w:t>privacy</w:t>
      </w:r>
      <w:r w:rsidR="00273367">
        <w:t xml:space="preserve"> </w:t>
      </w:r>
      <w:r>
        <w:t>protections</w:t>
      </w:r>
      <w:r w:rsidR="00273367">
        <w:t xml:space="preserve"> </w:t>
      </w:r>
      <w:r>
        <w:t>afforded</w:t>
      </w:r>
      <w:r w:rsidR="00273367">
        <w:t xml:space="preserve"> </w:t>
      </w:r>
      <w:r>
        <w:t>under</w:t>
      </w:r>
      <w:r w:rsidR="00273367">
        <w:t xml:space="preserve"> </w:t>
      </w:r>
      <w:r>
        <w:t>the</w:t>
      </w:r>
      <w:r w:rsidR="00273367">
        <w:t xml:space="preserve"> </w:t>
      </w:r>
      <w:r>
        <w:t>law.</w:t>
      </w:r>
      <w:r w:rsidR="00273367">
        <w:t xml:space="preserve"> </w:t>
      </w:r>
      <w:r>
        <w:t>Under</w:t>
      </w:r>
      <w:r w:rsidR="00273367">
        <w:t xml:space="preserve"> </w:t>
      </w:r>
      <w:r>
        <w:t>no</w:t>
      </w:r>
      <w:r w:rsidR="00273367">
        <w:t xml:space="preserve"> </w:t>
      </w:r>
      <w:r>
        <w:t>circumstance</w:t>
      </w:r>
      <w:r w:rsidR="00273367">
        <w:t xml:space="preserve"> </w:t>
      </w:r>
      <w:r>
        <w:t>should</w:t>
      </w:r>
      <w:r w:rsidR="00273367">
        <w:t xml:space="preserve"> </w:t>
      </w:r>
      <w:r>
        <w:t>a</w:t>
      </w:r>
      <w:r w:rsidR="00273367">
        <w:t xml:space="preserve"> </w:t>
      </w:r>
      <w:commentRangeStart w:id="212"/>
      <w:r>
        <w:t>student’s</w:t>
      </w:r>
      <w:r w:rsidR="00273367">
        <w:t xml:space="preserve"> </w:t>
      </w:r>
      <w:r>
        <w:t>education</w:t>
      </w:r>
      <w:r w:rsidR="00273367">
        <w:t xml:space="preserve"> </w:t>
      </w:r>
      <w:r>
        <w:t>record</w:t>
      </w:r>
      <w:r w:rsidR="00273367">
        <w:t xml:space="preserve"> </w:t>
      </w:r>
      <w:commentRangeEnd w:id="212"/>
      <w:r w:rsidR="00344F8C">
        <w:rPr>
          <w:rStyle w:val="CommentReference"/>
          <w:rFonts w:ascii="Times New Roman" w:hAnsi="Times New Roman" w:cstheme="minorBidi"/>
          <w:bCs w:val="0"/>
          <w:iCs w:val="0"/>
          <w:kern w:val="0"/>
        </w:rPr>
        <w:commentReference w:id="212"/>
      </w:r>
      <w:r>
        <w:t>be</w:t>
      </w:r>
      <w:r w:rsidR="00273367">
        <w:t xml:space="preserve"> </w:t>
      </w:r>
      <w:r>
        <w:t>disclosed</w:t>
      </w:r>
      <w:r w:rsidR="00273367">
        <w:t xml:space="preserve"> </w:t>
      </w:r>
      <w:r>
        <w:t>without</w:t>
      </w:r>
      <w:r w:rsidR="00273367">
        <w:t xml:space="preserve"> </w:t>
      </w:r>
      <w:r>
        <w:t>the</w:t>
      </w:r>
      <w:r w:rsidR="00273367">
        <w:t xml:space="preserve"> </w:t>
      </w:r>
      <w:r>
        <w:t>consent</w:t>
      </w:r>
      <w:r w:rsidR="00273367">
        <w:t xml:space="preserve"> </w:t>
      </w:r>
      <w:r>
        <w:t>of</w:t>
      </w:r>
      <w:r w:rsidR="00273367">
        <w:t xml:space="preserve"> </w:t>
      </w:r>
      <w:r>
        <w:t>the</w:t>
      </w:r>
      <w:r w:rsidR="00273367">
        <w:t xml:space="preserve"> </w:t>
      </w:r>
      <w:r>
        <w:t>affected</w:t>
      </w:r>
      <w:r w:rsidR="00273367">
        <w:t xml:space="preserve"> </w:t>
      </w:r>
      <w:r>
        <w:t>District</w:t>
      </w:r>
      <w:r w:rsidR="00273367">
        <w:t xml:space="preserve"> </w:t>
      </w:r>
      <w:r>
        <w:t>student,</w:t>
      </w:r>
      <w:r w:rsidR="00273367">
        <w:t xml:space="preserve"> </w:t>
      </w:r>
      <w:r>
        <w:t>absent</w:t>
      </w:r>
      <w:r w:rsidR="00273367">
        <w:t xml:space="preserve"> </w:t>
      </w:r>
      <w:r>
        <w:t>a</w:t>
      </w:r>
      <w:r w:rsidR="00273367">
        <w:t xml:space="preserve"> </w:t>
      </w:r>
      <w:r>
        <w:t>lawfully</w:t>
      </w:r>
      <w:r w:rsidR="00273367">
        <w:t xml:space="preserve"> </w:t>
      </w:r>
      <w:r>
        <w:t>issued</w:t>
      </w:r>
      <w:r w:rsidR="00273367">
        <w:t xml:space="preserve"> </w:t>
      </w:r>
      <w:commentRangeStart w:id="213"/>
      <w:r>
        <w:t>subpoena</w:t>
      </w:r>
      <w:r w:rsidR="00273367">
        <w:t xml:space="preserve"> </w:t>
      </w:r>
      <w:r>
        <w:t>or</w:t>
      </w:r>
      <w:r w:rsidR="00273367">
        <w:t xml:space="preserve"> </w:t>
      </w:r>
      <w:r>
        <w:t>judicial</w:t>
      </w:r>
      <w:r w:rsidR="00273367">
        <w:t xml:space="preserve"> </w:t>
      </w:r>
      <w:r>
        <w:t>order.</w:t>
      </w:r>
      <w:commentRangeEnd w:id="213"/>
      <w:r w:rsidR="00B34841">
        <w:rPr>
          <w:rStyle w:val="CommentReference"/>
          <w:rFonts w:ascii="Times New Roman" w:hAnsi="Times New Roman" w:cstheme="minorBidi"/>
          <w:bCs w:val="0"/>
          <w:iCs w:val="0"/>
          <w:kern w:val="0"/>
        </w:rPr>
        <w:commentReference w:id="213"/>
      </w:r>
    </w:p>
    <w:p w14:paraId="23E77336" w14:textId="2DC5A2E0" w:rsidR="00726310" w:rsidRDefault="00BA0942">
      <w:pPr>
        <w:pStyle w:val="Heading2"/>
      </w:pPr>
      <w:r>
        <w:rPr>
          <w:b/>
        </w:rPr>
        <w:t>International</w:t>
      </w:r>
      <w:r w:rsidR="00273367">
        <w:rPr>
          <w:b/>
        </w:rPr>
        <w:t xml:space="preserve"> </w:t>
      </w:r>
      <w:r>
        <w:rPr>
          <w:b/>
        </w:rPr>
        <w:t>students</w:t>
      </w:r>
      <w:r w:rsidR="00273367">
        <w:rPr>
          <w:b/>
        </w:rPr>
        <w:t xml:space="preserve"> </w:t>
      </w:r>
      <w:r>
        <w:rPr>
          <w:b/>
        </w:rPr>
        <w:t>are</w:t>
      </w:r>
      <w:r w:rsidR="00273367">
        <w:rPr>
          <w:b/>
        </w:rPr>
        <w:t xml:space="preserve"> </w:t>
      </w:r>
      <w:r>
        <w:rPr>
          <w:b/>
        </w:rPr>
        <w:t>subject</w:t>
      </w:r>
      <w:r w:rsidR="00273367">
        <w:rPr>
          <w:b/>
        </w:rPr>
        <w:t xml:space="preserve"> </w:t>
      </w:r>
      <w:r>
        <w:rPr>
          <w:b/>
        </w:rPr>
        <w:t>to</w:t>
      </w:r>
      <w:r w:rsidR="00273367">
        <w:rPr>
          <w:b/>
        </w:rPr>
        <w:t xml:space="preserve"> </w:t>
      </w:r>
      <w:r>
        <w:rPr>
          <w:b/>
        </w:rPr>
        <w:t>different</w:t>
      </w:r>
      <w:r w:rsidR="00273367">
        <w:rPr>
          <w:b/>
        </w:rPr>
        <w:t xml:space="preserve"> </w:t>
      </w:r>
      <w:r>
        <w:rPr>
          <w:b/>
        </w:rPr>
        <w:t>requirements</w:t>
      </w:r>
      <w:r w:rsidR="00273367">
        <w:t xml:space="preserve"> </w:t>
      </w:r>
    </w:p>
    <w:p w14:paraId="013B929F" w14:textId="38852AB7" w:rsidR="00726310" w:rsidRDefault="00BA0942">
      <w:pPr>
        <w:pStyle w:val="Heading3"/>
      </w:pPr>
      <w:r>
        <w:t>Colleges</w:t>
      </w:r>
      <w:r w:rsidR="00273367">
        <w:t xml:space="preserve"> </w:t>
      </w:r>
      <w:r>
        <w:t>are</w:t>
      </w:r>
      <w:r w:rsidR="00273367">
        <w:t xml:space="preserve"> </w:t>
      </w:r>
      <w:r>
        <w:t>required</w:t>
      </w:r>
      <w:r w:rsidR="00273367">
        <w:t xml:space="preserve"> </w:t>
      </w:r>
      <w:r>
        <w:t>to</w:t>
      </w:r>
      <w:r w:rsidR="00273367">
        <w:t xml:space="preserve"> </w:t>
      </w:r>
      <w:r>
        <w:t>exchange</w:t>
      </w:r>
      <w:r w:rsidR="00273367">
        <w:t xml:space="preserve"> </w:t>
      </w:r>
      <w:r>
        <w:t>data</w:t>
      </w:r>
      <w:r w:rsidR="00273367">
        <w:t xml:space="preserve"> </w:t>
      </w:r>
      <w:r>
        <w:t>with</w:t>
      </w:r>
      <w:r w:rsidR="00273367">
        <w:t xml:space="preserve"> </w:t>
      </w:r>
      <w:r>
        <w:t>federal</w:t>
      </w:r>
      <w:r w:rsidR="00273367">
        <w:t xml:space="preserve"> </w:t>
      </w:r>
      <w:r>
        <w:t>immigration</w:t>
      </w:r>
      <w:r w:rsidR="00273367">
        <w:t xml:space="preserve"> </w:t>
      </w:r>
      <w:r>
        <w:t>agencies</w:t>
      </w:r>
      <w:r w:rsidR="00273367">
        <w:t xml:space="preserve"> </w:t>
      </w:r>
      <w:r>
        <w:t>on</w:t>
      </w:r>
      <w:r w:rsidR="00273367">
        <w:t xml:space="preserve"> </w:t>
      </w:r>
      <w:r>
        <w:t>the</w:t>
      </w:r>
      <w:r w:rsidR="00273367">
        <w:t xml:space="preserve"> </w:t>
      </w:r>
      <w:r>
        <w:t>status</w:t>
      </w:r>
      <w:r w:rsidR="00273367">
        <w:t xml:space="preserve"> </w:t>
      </w:r>
      <w:r>
        <w:t>of</w:t>
      </w:r>
      <w:r w:rsidR="00273367">
        <w:t xml:space="preserve"> </w:t>
      </w:r>
      <w:r>
        <w:t>international</w:t>
      </w:r>
      <w:r w:rsidR="00273367">
        <w:t xml:space="preserve"> </w:t>
      </w:r>
      <w:r>
        <w:t>students</w:t>
      </w:r>
      <w:r w:rsidR="00273367">
        <w:t xml:space="preserve"> </w:t>
      </w:r>
      <w:r>
        <w:t>on</w:t>
      </w:r>
      <w:r w:rsidR="00273367">
        <w:t xml:space="preserve"> </w:t>
      </w:r>
      <w:r>
        <w:t>F-1,</w:t>
      </w:r>
      <w:r w:rsidR="00273367">
        <w:t xml:space="preserve"> </w:t>
      </w:r>
      <w:r>
        <w:t>J-1</w:t>
      </w:r>
      <w:r w:rsidR="00273367">
        <w:t xml:space="preserve"> </w:t>
      </w:r>
      <w:r>
        <w:t>or</w:t>
      </w:r>
      <w:r w:rsidR="00273367">
        <w:t xml:space="preserve"> </w:t>
      </w:r>
      <w:r>
        <w:t>M</w:t>
      </w:r>
      <w:r w:rsidR="00273367">
        <w:t xml:space="preserve"> </w:t>
      </w:r>
      <w:r>
        <w:t>visas</w:t>
      </w:r>
      <w:r w:rsidR="00273367">
        <w:t xml:space="preserve"> </w:t>
      </w:r>
      <w:r>
        <w:t>through</w:t>
      </w:r>
      <w:r w:rsidR="00273367">
        <w:t xml:space="preserve"> </w:t>
      </w:r>
      <w:r>
        <w:t>use</w:t>
      </w:r>
      <w:r w:rsidR="00273367">
        <w:t xml:space="preserve"> </w:t>
      </w:r>
      <w:r>
        <w:t>of</w:t>
      </w:r>
      <w:r w:rsidR="00273367">
        <w:t xml:space="preserve"> </w:t>
      </w:r>
      <w:r>
        <w:t>a</w:t>
      </w:r>
      <w:r w:rsidR="00273367">
        <w:t xml:space="preserve"> </w:t>
      </w:r>
      <w:r>
        <w:t>government</w:t>
      </w:r>
      <w:r w:rsidR="00273367">
        <w:t xml:space="preserve"> </w:t>
      </w:r>
      <w:r>
        <w:t>database</w:t>
      </w:r>
      <w:r w:rsidR="00273367">
        <w:t xml:space="preserve"> </w:t>
      </w:r>
      <w:r>
        <w:t>named</w:t>
      </w:r>
      <w:r w:rsidR="00273367">
        <w:t xml:space="preserve"> </w:t>
      </w:r>
      <w:r>
        <w:t>“SEVIS,”</w:t>
      </w:r>
      <w:r w:rsidR="00273367">
        <w:t xml:space="preserve"> </w:t>
      </w:r>
      <w:r>
        <w:t>which</w:t>
      </w:r>
      <w:r w:rsidR="00273367">
        <w:t xml:space="preserve"> </w:t>
      </w:r>
      <w:r>
        <w:t>is</w:t>
      </w:r>
      <w:r w:rsidR="00273367">
        <w:t xml:space="preserve"> </w:t>
      </w:r>
      <w:r>
        <w:t>part</w:t>
      </w:r>
      <w:r w:rsidR="00273367">
        <w:t xml:space="preserve"> </w:t>
      </w:r>
      <w:r>
        <w:t>of</w:t>
      </w:r>
      <w:r w:rsidR="00273367">
        <w:t xml:space="preserve"> </w:t>
      </w:r>
      <w:r>
        <w:t>the</w:t>
      </w:r>
      <w:r w:rsidR="00273367">
        <w:t xml:space="preserve"> </w:t>
      </w:r>
      <w:r>
        <w:t>SEVP</w:t>
      </w:r>
      <w:r w:rsidR="00273367">
        <w:t xml:space="preserve"> </w:t>
      </w:r>
      <w:r>
        <w:t>as</w:t>
      </w:r>
      <w:r w:rsidR="00273367">
        <w:t xml:space="preserve"> </w:t>
      </w:r>
      <w:r>
        <w:t>referenced</w:t>
      </w:r>
      <w:r w:rsidR="00273367">
        <w:t xml:space="preserve"> </w:t>
      </w:r>
      <w:r>
        <w:t>above.</w:t>
      </w:r>
      <w:r w:rsidR="00273367">
        <w:t xml:space="preserve"> </w:t>
      </w:r>
      <w:r>
        <w:t>In</w:t>
      </w:r>
      <w:r w:rsidR="00273367">
        <w:t xml:space="preserve"> </w:t>
      </w:r>
      <w:r>
        <w:t>addition,</w:t>
      </w:r>
      <w:r w:rsidR="00273367">
        <w:t xml:space="preserve"> </w:t>
      </w:r>
      <w:r>
        <w:t>certain</w:t>
      </w:r>
      <w:r w:rsidR="00273367">
        <w:t xml:space="preserve"> </w:t>
      </w:r>
      <w:r>
        <w:t>information</w:t>
      </w:r>
      <w:r w:rsidR="00273367">
        <w:t xml:space="preserve"> </w:t>
      </w:r>
      <w:r>
        <w:t>about</w:t>
      </w:r>
      <w:r w:rsidR="00273367">
        <w:t xml:space="preserve"> </w:t>
      </w:r>
      <w:r>
        <w:t>international</w:t>
      </w:r>
      <w:r w:rsidR="00273367">
        <w:t xml:space="preserve"> </w:t>
      </w:r>
      <w:r>
        <w:t>students</w:t>
      </w:r>
      <w:r w:rsidR="00273367">
        <w:t xml:space="preserve"> </w:t>
      </w:r>
      <w:r>
        <w:t>on</w:t>
      </w:r>
      <w:r w:rsidR="00273367">
        <w:t xml:space="preserve"> </w:t>
      </w:r>
      <w:r>
        <w:t>these</w:t>
      </w:r>
      <w:r w:rsidR="00273367">
        <w:t xml:space="preserve"> </w:t>
      </w:r>
      <w:r>
        <w:t>visas</w:t>
      </w:r>
      <w:r w:rsidR="00273367">
        <w:t xml:space="preserve"> </w:t>
      </w:r>
      <w:r>
        <w:t>is</w:t>
      </w:r>
      <w:r w:rsidR="00273367">
        <w:t xml:space="preserve"> </w:t>
      </w:r>
      <w:r>
        <w:t>required</w:t>
      </w:r>
      <w:r w:rsidR="00273367">
        <w:t xml:space="preserve"> </w:t>
      </w:r>
      <w:r>
        <w:t>to</w:t>
      </w:r>
      <w:r w:rsidR="00273367">
        <w:t xml:space="preserve"> </w:t>
      </w:r>
      <w:r>
        <w:t>be</w:t>
      </w:r>
      <w:r w:rsidR="00273367">
        <w:t xml:space="preserve"> </w:t>
      </w:r>
      <w:r>
        <w:t>retained</w:t>
      </w:r>
      <w:r w:rsidR="00273367">
        <w:t xml:space="preserve"> </w:t>
      </w:r>
      <w:r>
        <w:t>and</w:t>
      </w:r>
      <w:r w:rsidR="00273367">
        <w:t xml:space="preserve"> </w:t>
      </w:r>
      <w:r>
        <w:t>produced</w:t>
      </w:r>
      <w:r w:rsidR="00273367">
        <w:t xml:space="preserve"> </w:t>
      </w:r>
      <w:r>
        <w:t>by</w:t>
      </w:r>
      <w:r w:rsidR="00273367">
        <w:t xml:space="preserve"> </w:t>
      </w:r>
      <w:r>
        <w:t>the</w:t>
      </w:r>
      <w:r w:rsidR="00273367">
        <w:t xml:space="preserve"> </w:t>
      </w:r>
      <w:r>
        <w:t>District</w:t>
      </w:r>
      <w:r w:rsidR="00273367">
        <w:t xml:space="preserve"> </w:t>
      </w:r>
      <w:r>
        <w:t>upon</w:t>
      </w:r>
      <w:r w:rsidR="00273367">
        <w:t xml:space="preserve"> </w:t>
      </w:r>
      <w:r>
        <w:t>request</w:t>
      </w:r>
      <w:r w:rsidR="00273367">
        <w:t xml:space="preserve"> </w:t>
      </w:r>
      <w:r>
        <w:t>from</w:t>
      </w:r>
      <w:r w:rsidR="00273367">
        <w:t xml:space="preserve"> </w:t>
      </w:r>
      <w:r>
        <w:t>DHS</w:t>
      </w:r>
      <w:r w:rsidR="00273367">
        <w:t xml:space="preserve"> </w:t>
      </w:r>
      <w:r>
        <w:t>and</w:t>
      </w:r>
      <w:r w:rsidR="00273367">
        <w:t xml:space="preserve"> </w:t>
      </w:r>
      <w:r>
        <w:t>ICE.</w:t>
      </w:r>
      <w:r w:rsidR="00273367">
        <w:t xml:space="preserve"> </w:t>
      </w:r>
    </w:p>
    <w:p w14:paraId="6574937C" w14:textId="4EB53BAD" w:rsidR="00726310" w:rsidRDefault="00BA0942">
      <w:pPr>
        <w:pStyle w:val="Heading3"/>
        <w:rPr>
          <w:ins w:id="214" w:author="Kathy Kottaras" w:date="2017-05-08T12:00:00Z"/>
          <w:szCs w:val="22"/>
        </w:rPr>
      </w:pPr>
      <w:r>
        <w:rPr>
          <w:szCs w:val="22"/>
        </w:rPr>
        <w:lastRenderedPageBreak/>
        <w:t>According</w:t>
      </w:r>
      <w:r w:rsidR="00273367">
        <w:rPr>
          <w:szCs w:val="22"/>
        </w:rPr>
        <w:t xml:space="preserve"> </w:t>
      </w:r>
      <w:r>
        <w:rPr>
          <w:szCs w:val="22"/>
        </w:rPr>
        <w:t>to</w:t>
      </w:r>
      <w:r w:rsidR="00273367">
        <w:rPr>
          <w:szCs w:val="22"/>
        </w:rPr>
        <w:t xml:space="preserve"> </w:t>
      </w:r>
      <w:r>
        <w:rPr>
          <w:szCs w:val="22"/>
        </w:rPr>
        <w:t>the</w:t>
      </w:r>
      <w:r w:rsidR="00273367">
        <w:rPr>
          <w:szCs w:val="22"/>
        </w:rPr>
        <w:t xml:space="preserve"> </w:t>
      </w:r>
      <w:r>
        <w:rPr>
          <w:szCs w:val="22"/>
        </w:rPr>
        <w:t>U.S.</w:t>
      </w:r>
      <w:r w:rsidR="00273367">
        <w:rPr>
          <w:szCs w:val="22"/>
        </w:rPr>
        <w:t xml:space="preserve"> </w:t>
      </w:r>
      <w:r>
        <w:rPr>
          <w:szCs w:val="22"/>
        </w:rPr>
        <w:t>Department</w:t>
      </w:r>
      <w:r w:rsidR="00273367">
        <w:rPr>
          <w:szCs w:val="22"/>
        </w:rPr>
        <w:t xml:space="preserve"> </w:t>
      </w:r>
      <w:r>
        <w:rPr>
          <w:szCs w:val="22"/>
        </w:rPr>
        <w:t>of</w:t>
      </w:r>
      <w:r w:rsidR="00273367">
        <w:rPr>
          <w:szCs w:val="22"/>
        </w:rPr>
        <w:t xml:space="preserve"> </w:t>
      </w:r>
      <w:r>
        <w:rPr>
          <w:szCs w:val="22"/>
        </w:rPr>
        <w:t>Education,</w:t>
      </w:r>
      <w:r w:rsidR="00273367">
        <w:rPr>
          <w:szCs w:val="22"/>
        </w:rPr>
        <w:t xml:space="preserve"> </w:t>
      </w:r>
      <w:r>
        <w:rPr>
          <w:szCs w:val="22"/>
        </w:rPr>
        <w:t>FERPA</w:t>
      </w:r>
      <w:r w:rsidR="00273367">
        <w:rPr>
          <w:szCs w:val="22"/>
        </w:rPr>
        <w:t xml:space="preserve"> </w:t>
      </w:r>
      <w:r>
        <w:rPr>
          <w:szCs w:val="22"/>
        </w:rPr>
        <w:t>permits</w:t>
      </w:r>
      <w:r w:rsidR="00273367">
        <w:rPr>
          <w:szCs w:val="22"/>
        </w:rPr>
        <w:t xml:space="preserve"> </w:t>
      </w:r>
      <w:r>
        <w:rPr>
          <w:szCs w:val="22"/>
        </w:rPr>
        <w:t>institutions</w:t>
      </w:r>
      <w:r w:rsidR="00273367">
        <w:rPr>
          <w:szCs w:val="22"/>
        </w:rPr>
        <w:t xml:space="preserve"> </w:t>
      </w:r>
      <w:r>
        <w:rPr>
          <w:szCs w:val="22"/>
        </w:rPr>
        <w:t>of</w:t>
      </w:r>
      <w:r w:rsidR="00273367">
        <w:rPr>
          <w:szCs w:val="22"/>
        </w:rPr>
        <w:t xml:space="preserve"> </w:t>
      </w:r>
      <w:r>
        <w:rPr>
          <w:szCs w:val="22"/>
        </w:rPr>
        <w:t>higher</w:t>
      </w:r>
      <w:r w:rsidR="00273367">
        <w:rPr>
          <w:szCs w:val="22"/>
        </w:rPr>
        <w:t xml:space="preserve"> </w:t>
      </w:r>
      <w:r>
        <w:rPr>
          <w:szCs w:val="22"/>
        </w:rPr>
        <w:t>education</w:t>
      </w:r>
      <w:r w:rsidR="00273367">
        <w:rPr>
          <w:szCs w:val="22"/>
        </w:rPr>
        <w:t xml:space="preserve"> </w:t>
      </w:r>
      <w:r>
        <w:rPr>
          <w:szCs w:val="22"/>
        </w:rPr>
        <w:t>to</w:t>
      </w:r>
      <w:r w:rsidR="00273367">
        <w:rPr>
          <w:szCs w:val="22"/>
        </w:rPr>
        <w:t xml:space="preserve"> </w:t>
      </w:r>
      <w:r>
        <w:rPr>
          <w:szCs w:val="22"/>
        </w:rPr>
        <w:t>comply</w:t>
      </w:r>
      <w:r w:rsidR="00273367">
        <w:rPr>
          <w:szCs w:val="22"/>
        </w:rPr>
        <w:t xml:space="preserve"> </w:t>
      </w:r>
      <w:r>
        <w:rPr>
          <w:szCs w:val="22"/>
        </w:rPr>
        <w:t>with</w:t>
      </w:r>
      <w:r w:rsidR="00273367">
        <w:rPr>
          <w:szCs w:val="22"/>
        </w:rPr>
        <w:t xml:space="preserve"> </w:t>
      </w:r>
      <w:r>
        <w:rPr>
          <w:szCs w:val="22"/>
        </w:rPr>
        <w:t>information</w:t>
      </w:r>
      <w:r w:rsidR="00273367">
        <w:rPr>
          <w:szCs w:val="22"/>
        </w:rPr>
        <w:t xml:space="preserve"> </w:t>
      </w:r>
      <w:r>
        <w:rPr>
          <w:szCs w:val="22"/>
        </w:rPr>
        <w:t>requests</w:t>
      </w:r>
      <w:r w:rsidR="00273367">
        <w:rPr>
          <w:szCs w:val="22"/>
        </w:rPr>
        <w:t xml:space="preserve"> </w:t>
      </w:r>
      <w:r>
        <w:rPr>
          <w:szCs w:val="22"/>
        </w:rPr>
        <w:t>from</w:t>
      </w:r>
      <w:r w:rsidR="00273367">
        <w:rPr>
          <w:szCs w:val="22"/>
        </w:rPr>
        <w:t xml:space="preserve"> </w:t>
      </w:r>
      <w:r>
        <w:rPr>
          <w:szCs w:val="22"/>
        </w:rPr>
        <w:t>DHS</w:t>
      </w:r>
      <w:r w:rsidR="00273367">
        <w:rPr>
          <w:szCs w:val="22"/>
        </w:rPr>
        <w:t xml:space="preserve"> </w:t>
      </w:r>
      <w:r>
        <w:rPr>
          <w:szCs w:val="22"/>
        </w:rPr>
        <w:t>in</w:t>
      </w:r>
      <w:r w:rsidR="00273367">
        <w:rPr>
          <w:szCs w:val="22"/>
        </w:rPr>
        <w:t xml:space="preserve"> </w:t>
      </w:r>
      <w:r>
        <w:rPr>
          <w:szCs w:val="22"/>
        </w:rPr>
        <w:t>order</w:t>
      </w:r>
      <w:r w:rsidR="00273367">
        <w:rPr>
          <w:szCs w:val="22"/>
        </w:rPr>
        <w:t xml:space="preserve"> </w:t>
      </w:r>
      <w:r>
        <w:rPr>
          <w:szCs w:val="22"/>
        </w:rPr>
        <w:t>to</w:t>
      </w:r>
      <w:r w:rsidR="00273367">
        <w:rPr>
          <w:szCs w:val="22"/>
        </w:rPr>
        <w:t xml:space="preserve"> </w:t>
      </w:r>
      <w:r>
        <w:rPr>
          <w:szCs w:val="22"/>
        </w:rPr>
        <w:t>comply</w:t>
      </w:r>
      <w:r w:rsidR="00273367">
        <w:rPr>
          <w:szCs w:val="22"/>
        </w:rPr>
        <w:t xml:space="preserve"> </w:t>
      </w:r>
      <w:r>
        <w:rPr>
          <w:szCs w:val="22"/>
        </w:rPr>
        <w:t>with</w:t>
      </w:r>
      <w:r w:rsidR="00273367">
        <w:rPr>
          <w:szCs w:val="22"/>
        </w:rPr>
        <w:t xml:space="preserve"> </w:t>
      </w:r>
      <w:r>
        <w:rPr>
          <w:szCs w:val="22"/>
        </w:rPr>
        <w:t>the</w:t>
      </w:r>
      <w:r w:rsidR="00273367">
        <w:rPr>
          <w:szCs w:val="22"/>
        </w:rPr>
        <w:t xml:space="preserve"> </w:t>
      </w:r>
      <w:r>
        <w:rPr>
          <w:szCs w:val="22"/>
        </w:rPr>
        <w:t>requirements</w:t>
      </w:r>
      <w:r w:rsidR="00273367">
        <w:rPr>
          <w:szCs w:val="22"/>
        </w:rPr>
        <w:t xml:space="preserve"> </w:t>
      </w:r>
      <w:r>
        <w:rPr>
          <w:szCs w:val="22"/>
        </w:rPr>
        <w:t>of</w:t>
      </w:r>
      <w:r w:rsidR="00273367">
        <w:rPr>
          <w:szCs w:val="22"/>
        </w:rPr>
        <w:t xml:space="preserve"> </w:t>
      </w:r>
      <w:r>
        <w:rPr>
          <w:szCs w:val="22"/>
        </w:rPr>
        <w:t>the</w:t>
      </w:r>
      <w:r w:rsidR="00273367">
        <w:rPr>
          <w:szCs w:val="22"/>
        </w:rPr>
        <w:t xml:space="preserve"> </w:t>
      </w:r>
      <w:r>
        <w:rPr>
          <w:szCs w:val="22"/>
        </w:rPr>
        <w:t>SEVP.</w:t>
      </w:r>
      <w:r w:rsidR="00273367">
        <w:rPr>
          <w:szCs w:val="22"/>
        </w:rPr>
        <w:t xml:space="preserve"> </w:t>
      </w:r>
      <w:r>
        <w:rPr>
          <w:szCs w:val="22"/>
        </w:rPr>
        <w:t>However,</w:t>
      </w:r>
      <w:r w:rsidR="00273367">
        <w:rPr>
          <w:szCs w:val="22"/>
        </w:rPr>
        <w:t xml:space="preserve"> </w:t>
      </w:r>
      <w:r>
        <w:rPr>
          <w:szCs w:val="22"/>
        </w:rPr>
        <w:t>this</w:t>
      </w:r>
      <w:r w:rsidR="00273367">
        <w:rPr>
          <w:szCs w:val="22"/>
        </w:rPr>
        <w:t xml:space="preserve"> </w:t>
      </w:r>
      <w:r>
        <w:rPr>
          <w:szCs w:val="22"/>
        </w:rPr>
        <w:t>does</w:t>
      </w:r>
      <w:r w:rsidR="00273367">
        <w:rPr>
          <w:szCs w:val="22"/>
        </w:rPr>
        <w:t xml:space="preserve"> </w:t>
      </w:r>
      <w:r>
        <w:rPr>
          <w:szCs w:val="22"/>
        </w:rPr>
        <w:t>NOT</w:t>
      </w:r>
      <w:r w:rsidR="00273367">
        <w:rPr>
          <w:szCs w:val="22"/>
        </w:rPr>
        <w:t xml:space="preserve"> </w:t>
      </w:r>
      <w:r>
        <w:rPr>
          <w:szCs w:val="22"/>
        </w:rPr>
        <w:t>create</w:t>
      </w:r>
      <w:r w:rsidR="00273367">
        <w:rPr>
          <w:szCs w:val="22"/>
        </w:rPr>
        <w:t xml:space="preserve"> </w:t>
      </w:r>
      <w:r>
        <w:rPr>
          <w:szCs w:val="22"/>
        </w:rPr>
        <w:t>a</w:t>
      </w:r>
      <w:r w:rsidR="00273367">
        <w:rPr>
          <w:szCs w:val="22"/>
        </w:rPr>
        <w:t xml:space="preserve"> </w:t>
      </w:r>
      <w:r>
        <w:rPr>
          <w:szCs w:val="22"/>
        </w:rPr>
        <w:t>blanket</w:t>
      </w:r>
      <w:r w:rsidR="00273367">
        <w:rPr>
          <w:szCs w:val="22"/>
        </w:rPr>
        <w:t xml:space="preserve"> </w:t>
      </w:r>
      <w:r>
        <w:rPr>
          <w:szCs w:val="22"/>
        </w:rPr>
        <w:t>waiver</w:t>
      </w:r>
      <w:r w:rsidR="00273367">
        <w:rPr>
          <w:szCs w:val="22"/>
        </w:rPr>
        <w:t xml:space="preserve"> </w:t>
      </w:r>
      <w:r>
        <w:rPr>
          <w:szCs w:val="22"/>
        </w:rPr>
        <w:t>of</w:t>
      </w:r>
      <w:r w:rsidR="00273367">
        <w:rPr>
          <w:szCs w:val="22"/>
        </w:rPr>
        <w:t xml:space="preserve"> </w:t>
      </w:r>
      <w:r>
        <w:rPr>
          <w:szCs w:val="22"/>
        </w:rPr>
        <w:t>an</w:t>
      </w:r>
      <w:r w:rsidR="00273367">
        <w:rPr>
          <w:szCs w:val="22"/>
        </w:rPr>
        <w:t xml:space="preserve"> </w:t>
      </w:r>
      <w:r>
        <w:rPr>
          <w:szCs w:val="22"/>
        </w:rPr>
        <w:t>international</w:t>
      </w:r>
      <w:r w:rsidR="00273367">
        <w:rPr>
          <w:szCs w:val="22"/>
        </w:rPr>
        <w:t xml:space="preserve"> </w:t>
      </w:r>
      <w:r>
        <w:rPr>
          <w:szCs w:val="22"/>
        </w:rPr>
        <w:t>student’s</w:t>
      </w:r>
      <w:r w:rsidR="00273367">
        <w:rPr>
          <w:szCs w:val="22"/>
        </w:rPr>
        <w:t xml:space="preserve"> </w:t>
      </w:r>
      <w:r>
        <w:rPr>
          <w:szCs w:val="22"/>
        </w:rPr>
        <w:t>FERPA</w:t>
      </w:r>
      <w:r w:rsidR="00273367">
        <w:rPr>
          <w:szCs w:val="22"/>
        </w:rPr>
        <w:t xml:space="preserve"> </w:t>
      </w:r>
      <w:r>
        <w:rPr>
          <w:szCs w:val="22"/>
        </w:rPr>
        <w:t>rights.</w:t>
      </w:r>
      <w:r w:rsidR="00273367">
        <w:rPr>
          <w:szCs w:val="22"/>
        </w:rPr>
        <w:t xml:space="preserve"> </w:t>
      </w:r>
      <w:r>
        <w:rPr>
          <w:szCs w:val="22"/>
        </w:rPr>
        <w:t>First,</w:t>
      </w:r>
      <w:r w:rsidR="00273367">
        <w:rPr>
          <w:szCs w:val="22"/>
        </w:rPr>
        <w:t xml:space="preserve"> </w:t>
      </w:r>
      <w:r>
        <w:rPr>
          <w:szCs w:val="22"/>
        </w:rPr>
        <w:t>the</w:t>
      </w:r>
      <w:r w:rsidR="00273367">
        <w:rPr>
          <w:szCs w:val="22"/>
        </w:rPr>
        <w:t xml:space="preserve"> </w:t>
      </w:r>
      <w:r>
        <w:rPr>
          <w:szCs w:val="22"/>
        </w:rPr>
        <w:t>information</w:t>
      </w:r>
      <w:r w:rsidR="00273367">
        <w:rPr>
          <w:szCs w:val="22"/>
        </w:rPr>
        <w:t xml:space="preserve"> </w:t>
      </w:r>
      <w:r>
        <w:rPr>
          <w:szCs w:val="22"/>
        </w:rPr>
        <w:t>that</w:t>
      </w:r>
      <w:r w:rsidR="00273367">
        <w:rPr>
          <w:szCs w:val="22"/>
        </w:rPr>
        <w:t xml:space="preserve"> </w:t>
      </w:r>
      <w:r>
        <w:rPr>
          <w:szCs w:val="22"/>
        </w:rPr>
        <w:t>can</w:t>
      </w:r>
      <w:r w:rsidR="00273367">
        <w:rPr>
          <w:szCs w:val="22"/>
        </w:rPr>
        <w:t xml:space="preserve"> </w:t>
      </w:r>
      <w:r>
        <w:rPr>
          <w:szCs w:val="22"/>
        </w:rPr>
        <w:t>be</w:t>
      </w:r>
      <w:r w:rsidR="00273367">
        <w:rPr>
          <w:szCs w:val="22"/>
        </w:rPr>
        <w:t xml:space="preserve"> </w:t>
      </w:r>
      <w:r>
        <w:rPr>
          <w:szCs w:val="22"/>
        </w:rPr>
        <w:t>disclosed</w:t>
      </w:r>
      <w:r w:rsidR="00273367">
        <w:rPr>
          <w:szCs w:val="22"/>
        </w:rPr>
        <w:t xml:space="preserve"> </w:t>
      </w:r>
      <w:r>
        <w:rPr>
          <w:szCs w:val="22"/>
        </w:rPr>
        <w:t>is</w:t>
      </w:r>
      <w:r w:rsidR="00273367">
        <w:rPr>
          <w:szCs w:val="22"/>
        </w:rPr>
        <w:t xml:space="preserve"> </w:t>
      </w:r>
      <w:r>
        <w:rPr>
          <w:szCs w:val="22"/>
        </w:rPr>
        <w:t>limited</w:t>
      </w:r>
      <w:r w:rsidR="00273367">
        <w:rPr>
          <w:szCs w:val="22"/>
        </w:rPr>
        <w:t xml:space="preserve"> </w:t>
      </w:r>
      <w:r>
        <w:rPr>
          <w:szCs w:val="22"/>
        </w:rPr>
        <w:t>to</w:t>
      </w:r>
      <w:r w:rsidR="00273367">
        <w:rPr>
          <w:szCs w:val="22"/>
        </w:rPr>
        <w:t xml:space="preserve"> </w:t>
      </w:r>
      <w:r>
        <w:rPr>
          <w:szCs w:val="22"/>
        </w:rPr>
        <w:t>the</w:t>
      </w:r>
      <w:r w:rsidR="00273367">
        <w:rPr>
          <w:szCs w:val="22"/>
        </w:rPr>
        <w:t xml:space="preserve"> </w:t>
      </w:r>
      <w:r>
        <w:rPr>
          <w:szCs w:val="22"/>
        </w:rPr>
        <w:t>categories</w:t>
      </w:r>
      <w:r w:rsidR="00273367">
        <w:rPr>
          <w:szCs w:val="22"/>
        </w:rPr>
        <w:t xml:space="preserve"> </w:t>
      </w:r>
      <w:r>
        <w:rPr>
          <w:szCs w:val="22"/>
        </w:rPr>
        <w:t>listed</w:t>
      </w:r>
      <w:r w:rsidR="00273367">
        <w:rPr>
          <w:szCs w:val="22"/>
        </w:rPr>
        <w:t xml:space="preserve"> </w:t>
      </w:r>
      <w:r>
        <w:rPr>
          <w:szCs w:val="22"/>
        </w:rPr>
        <w:t>in</w:t>
      </w:r>
      <w:r w:rsidR="00273367">
        <w:rPr>
          <w:szCs w:val="22"/>
        </w:rPr>
        <w:t xml:space="preserve"> </w:t>
      </w:r>
      <w:r>
        <w:rPr>
          <w:szCs w:val="22"/>
        </w:rPr>
        <w:t>DHS</w:t>
      </w:r>
      <w:r w:rsidR="00273367">
        <w:rPr>
          <w:szCs w:val="22"/>
        </w:rPr>
        <w:t xml:space="preserve"> </w:t>
      </w:r>
      <w:r>
        <w:rPr>
          <w:szCs w:val="22"/>
        </w:rPr>
        <w:t>regulations.</w:t>
      </w:r>
      <w:r w:rsidR="00273367">
        <w:rPr>
          <w:szCs w:val="22"/>
        </w:rPr>
        <w:t xml:space="preserve"> </w:t>
      </w:r>
      <w:r>
        <w:rPr>
          <w:szCs w:val="22"/>
        </w:rPr>
        <w:t>Second,</w:t>
      </w:r>
      <w:r w:rsidR="00273367">
        <w:rPr>
          <w:szCs w:val="22"/>
        </w:rPr>
        <w:t xml:space="preserve"> </w:t>
      </w:r>
      <w:r>
        <w:rPr>
          <w:szCs w:val="22"/>
        </w:rPr>
        <w:t>a</w:t>
      </w:r>
      <w:r w:rsidR="00273367">
        <w:rPr>
          <w:szCs w:val="22"/>
        </w:rPr>
        <w:t xml:space="preserve"> </w:t>
      </w:r>
      <w:r>
        <w:rPr>
          <w:szCs w:val="22"/>
        </w:rPr>
        <w:t>request</w:t>
      </w:r>
      <w:r w:rsidR="00273367">
        <w:rPr>
          <w:szCs w:val="22"/>
        </w:rPr>
        <w:t xml:space="preserve"> </w:t>
      </w:r>
      <w:r>
        <w:rPr>
          <w:szCs w:val="22"/>
        </w:rPr>
        <w:t>must</w:t>
      </w:r>
      <w:r w:rsidR="00273367">
        <w:rPr>
          <w:szCs w:val="22"/>
        </w:rPr>
        <w:t xml:space="preserve"> </w:t>
      </w:r>
      <w:r>
        <w:rPr>
          <w:szCs w:val="22"/>
        </w:rPr>
        <w:t>be</w:t>
      </w:r>
      <w:r w:rsidR="00273367">
        <w:rPr>
          <w:szCs w:val="22"/>
        </w:rPr>
        <w:t xml:space="preserve"> </w:t>
      </w:r>
      <w:r>
        <w:rPr>
          <w:szCs w:val="22"/>
        </w:rPr>
        <w:t>made</w:t>
      </w:r>
      <w:r w:rsidR="00273367">
        <w:rPr>
          <w:szCs w:val="22"/>
        </w:rPr>
        <w:t xml:space="preserve"> </w:t>
      </w:r>
      <w:r>
        <w:rPr>
          <w:szCs w:val="22"/>
        </w:rPr>
        <w:t>to</w:t>
      </w:r>
      <w:r w:rsidR="00273367">
        <w:rPr>
          <w:szCs w:val="22"/>
        </w:rPr>
        <w:t xml:space="preserve"> </w:t>
      </w:r>
      <w:r>
        <w:rPr>
          <w:szCs w:val="22"/>
        </w:rPr>
        <w:t>a</w:t>
      </w:r>
      <w:r w:rsidR="00273367">
        <w:rPr>
          <w:szCs w:val="22"/>
        </w:rPr>
        <w:t xml:space="preserve"> </w:t>
      </w:r>
      <w:r>
        <w:rPr>
          <w:szCs w:val="22"/>
        </w:rPr>
        <w:t>campus</w:t>
      </w:r>
      <w:r w:rsidR="00273367">
        <w:rPr>
          <w:szCs w:val="22"/>
        </w:rPr>
        <w:t xml:space="preserve"> </w:t>
      </w:r>
      <w:r>
        <w:rPr>
          <w:szCs w:val="22"/>
        </w:rPr>
        <w:t>Designated</w:t>
      </w:r>
      <w:r w:rsidR="00273367">
        <w:rPr>
          <w:szCs w:val="22"/>
        </w:rPr>
        <w:t xml:space="preserve"> </w:t>
      </w:r>
      <w:r>
        <w:rPr>
          <w:szCs w:val="22"/>
        </w:rPr>
        <w:t>School</w:t>
      </w:r>
      <w:r w:rsidR="00273367">
        <w:rPr>
          <w:szCs w:val="22"/>
        </w:rPr>
        <w:t xml:space="preserve"> </w:t>
      </w:r>
      <w:r>
        <w:rPr>
          <w:szCs w:val="22"/>
        </w:rPr>
        <w:t>Official</w:t>
      </w:r>
      <w:r w:rsidR="00273367">
        <w:rPr>
          <w:szCs w:val="22"/>
        </w:rPr>
        <w:t xml:space="preserve"> </w:t>
      </w:r>
      <w:r>
        <w:rPr>
          <w:szCs w:val="22"/>
        </w:rPr>
        <w:t>(DSO).</w:t>
      </w:r>
      <w:r w:rsidR="00273367">
        <w:rPr>
          <w:szCs w:val="22"/>
        </w:rPr>
        <w:t xml:space="preserve"> </w:t>
      </w:r>
      <w:r>
        <w:rPr>
          <w:szCs w:val="22"/>
        </w:rPr>
        <w:t>Other</w:t>
      </w:r>
      <w:r w:rsidR="00273367">
        <w:rPr>
          <w:szCs w:val="22"/>
        </w:rPr>
        <w:t xml:space="preserve"> </w:t>
      </w:r>
      <w:r>
        <w:rPr>
          <w:szCs w:val="22"/>
        </w:rPr>
        <w:t>information</w:t>
      </w:r>
      <w:r w:rsidR="00273367">
        <w:rPr>
          <w:szCs w:val="22"/>
        </w:rPr>
        <w:t xml:space="preserve"> </w:t>
      </w:r>
      <w:r>
        <w:rPr>
          <w:szCs w:val="22"/>
        </w:rPr>
        <w:t>about</w:t>
      </w:r>
      <w:r w:rsidR="00273367">
        <w:rPr>
          <w:szCs w:val="22"/>
        </w:rPr>
        <w:t xml:space="preserve"> </w:t>
      </w:r>
      <w:r>
        <w:rPr>
          <w:szCs w:val="22"/>
        </w:rPr>
        <w:t>international</w:t>
      </w:r>
      <w:r w:rsidR="00273367">
        <w:rPr>
          <w:szCs w:val="22"/>
        </w:rPr>
        <w:t xml:space="preserve"> </w:t>
      </w:r>
      <w:r>
        <w:rPr>
          <w:szCs w:val="22"/>
        </w:rPr>
        <w:t>students</w:t>
      </w:r>
      <w:r w:rsidR="00273367">
        <w:rPr>
          <w:szCs w:val="22"/>
        </w:rPr>
        <w:t xml:space="preserve"> </w:t>
      </w:r>
      <w:r>
        <w:rPr>
          <w:szCs w:val="22"/>
        </w:rPr>
        <w:t>is</w:t>
      </w:r>
      <w:r w:rsidR="00273367">
        <w:rPr>
          <w:szCs w:val="22"/>
        </w:rPr>
        <w:t xml:space="preserve"> </w:t>
      </w:r>
      <w:r>
        <w:rPr>
          <w:szCs w:val="22"/>
        </w:rPr>
        <w:t>entitled</w:t>
      </w:r>
      <w:r w:rsidR="00273367">
        <w:rPr>
          <w:szCs w:val="22"/>
        </w:rPr>
        <w:t xml:space="preserve"> </w:t>
      </w:r>
      <w:r>
        <w:rPr>
          <w:szCs w:val="22"/>
        </w:rPr>
        <w:t>to</w:t>
      </w:r>
      <w:r w:rsidR="00273367">
        <w:rPr>
          <w:szCs w:val="22"/>
        </w:rPr>
        <w:t xml:space="preserve"> </w:t>
      </w:r>
      <w:r>
        <w:rPr>
          <w:szCs w:val="22"/>
        </w:rPr>
        <w:t>the</w:t>
      </w:r>
      <w:r w:rsidR="00273367">
        <w:rPr>
          <w:szCs w:val="22"/>
        </w:rPr>
        <w:t xml:space="preserve"> </w:t>
      </w:r>
      <w:r>
        <w:rPr>
          <w:szCs w:val="22"/>
        </w:rPr>
        <w:t>same</w:t>
      </w:r>
      <w:r w:rsidR="00273367">
        <w:rPr>
          <w:szCs w:val="22"/>
        </w:rPr>
        <w:t xml:space="preserve"> </w:t>
      </w:r>
      <w:r>
        <w:rPr>
          <w:szCs w:val="22"/>
        </w:rPr>
        <w:t>FERPA</w:t>
      </w:r>
      <w:r w:rsidR="00273367">
        <w:rPr>
          <w:szCs w:val="22"/>
        </w:rPr>
        <w:t xml:space="preserve"> </w:t>
      </w:r>
      <w:r>
        <w:rPr>
          <w:szCs w:val="22"/>
        </w:rPr>
        <w:t>protections</w:t>
      </w:r>
      <w:r w:rsidR="00273367">
        <w:rPr>
          <w:szCs w:val="22"/>
        </w:rPr>
        <w:t xml:space="preserve"> </w:t>
      </w:r>
      <w:r>
        <w:rPr>
          <w:szCs w:val="22"/>
        </w:rPr>
        <w:t>that</w:t>
      </w:r>
      <w:r w:rsidR="00273367">
        <w:rPr>
          <w:szCs w:val="22"/>
        </w:rPr>
        <w:t xml:space="preserve"> </w:t>
      </w:r>
      <w:r>
        <w:rPr>
          <w:szCs w:val="22"/>
        </w:rPr>
        <w:t>otherwise</w:t>
      </w:r>
      <w:r w:rsidR="00273367">
        <w:rPr>
          <w:szCs w:val="22"/>
        </w:rPr>
        <w:t xml:space="preserve"> </w:t>
      </w:r>
      <w:r>
        <w:rPr>
          <w:szCs w:val="22"/>
        </w:rPr>
        <w:t>govern</w:t>
      </w:r>
      <w:r w:rsidR="00273367">
        <w:rPr>
          <w:szCs w:val="22"/>
        </w:rPr>
        <w:t xml:space="preserve"> </w:t>
      </w:r>
      <w:r>
        <w:rPr>
          <w:szCs w:val="22"/>
        </w:rPr>
        <w:t>student</w:t>
      </w:r>
      <w:r w:rsidR="00273367">
        <w:rPr>
          <w:szCs w:val="22"/>
        </w:rPr>
        <w:t xml:space="preserve"> </w:t>
      </w:r>
      <w:r>
        <w:rPr>
          <w:szCs w:val="22"/>
        </w:rPr>
        <w:t>records.</w:t>
      </w:r>
      <w:r w:rsidR="00273367">
        <w:rPr>
          <w:szCs w:val="22"/>
        </w:rPr>
        <w:t xml:space="preserve"> </w:t>
      </w:r>
      <w:r>
        <w:rPr>
          <w:szCs w:val="22"/>
        </w:rPr>
        <w:t>If</w:t>
      </w:r>
      <w:r w:rsidR="00273367">
        <w:rPr>
          <w:szCs w:val="22"/>
        </w:rPr>
        <w:t xml:space="preserve"> </w:t>
      </w:r>
      <w:r>
        <w:rPr>
          <w:szCs w:val="22"/>
        </w:rPr>
        <w:t>you</w:t>
      </w:r>
      <w:r w:rsidR="00273367">
        <w:rPr>
          <w:szCs w:val="22"/>
        </w:rPr>
        <w:t xml:space="preserve"> </w:t>
      </w:r>
      <w:r>
        <w:rPr>
          <w:szCs w:val="22"/>
        </w:rPr>
        <w:t>are</w:t>
      </w:r>
      <w:r w:rsidR="00273367">
        <w:rPr>
          <w:szCs w:val="22"/>
        </w:rPr>
        <w:t xml:space="preserve"> </w:t>
      </w:r>
      <w:r>
        <w:rPr>
          <w:szCs w:val="22"/>
        </w:rPr>
        <w:t>not</w:t>
      </w:r>
      <w:r w:rsidR="00273367">
        <w:rPr>
          <w:szCs w:val="22"/>
        </w:rPr>
        <w:t xml:space="preserve"> </w:t>
      </w:r>
      <w:r>
        <w:rPr>
          <w:szCs w:val="22"/>
        </w:rPr>
        <w:t>a</w:t>
      </w:r>
      <w:r w:rsidR="00273367">
        <w:rPr>
          <w:szCs w:val="22"/>
        </w:rPr>
        <w:t xml:space="preserve"> </w:t>
      </w:r>
      <w:r>
        <w:rPr>
          <w:szCs w:val="22"/>
        </w:rPr>
        <w:t>DSO,</w:t>
      </w:r>
      <w:r w:rsidR="00273367">
        <w:rPr>
          <w:szCs w:val="22"/>
        </w:rPr>
        <w:t xml:space="preserve"> </w:t>
      </w:r>
      <w:r>
        <w:rPr>
          <w:szCs w:val="22"/>
        </w:rPr>
        <w:t>you</w:t>
      </w:r>
      <w:r w:rsidR="00273367">
        <w:rPr>
          <w:szCs w:val="22"/>
        </w:rPr>
        <w:t xml:space="preserve"> </w:t>
      </w:r>
      <w:r>
        <w:rPr>
          <w:szCs w:val="22"/>
        </w:rPr>
        <w:t>should</w:t>
      </w:r>
      <w:r w:rsidR="00273367">
        <w:rPr>
          <w:szCs w:val="22"/>
        </w:rPr>
        <w:t xml:space="preserve"> </w:t>
      </w:r>
      <w:r>
        <w:rPr>
          <w:szCs w:val="22"/>
        </w:rPr>
        <w:t>refer</w:t>
      </w:r>
      <w:r w:rsidR="00273367">
        <w:rPr>
          <w:szCs w:val="22"/>
        </w:rPr>
        <w:t xml:space="preserve"> </w:t>
      </w:r>
      <w:r>
        <w:rPr>
          <w:szCs w:val="22"/>
        </w:rPr>
        <w:t>any</w:t>
      </w:r>
      <w:r w:rsidR="00273367">
        <w:rPr>
          <w:szCs w:val="22"/>
        </w:rPr>
        <w:t xml:space="preserve"> </w:t>
      </w:r>
      <w:r>
        <w:rPr>
          <w:szCs w:val="22"/>
        </w:rPr>
        <w:t>ICE/DHS</w:t>
      </w:r>
      <w:r w:rsidR="00273367">
        <w:rPr>
          <w:szCs w:val="22"/>
        </w:rPr>
        <w:t xml:space="preserve"> </w:t>
      </w:r>
      <w:r>
        <w:rPr>
          <w:szCs w:val="22"/>
        </w:rPr>
        <w:t>request</w:t>
      </w:r>
      <w:r w:rsidR="00273367">
        <w:rPr>
          <w:szCs w:val="22"/>
        </w:rPr>
        <w:t xml:space="preserve"> </w:t>
      </w:r>
      <w:r>
        <w:rPr>
          <w:szCs w:val="22"/>
        </w:rPr>
        <w:t>for</w:t>
      </w:r>
      <w:r w:rsidR="00273367">
        <w:rPr>
          <w:szCs w:val="22"/>
        </w:rPr>
        <w:t xml:space="preserve"> </w:t>
      </w:r>
      <w:r>
        <w:rPr>
          <w:szCs w:val="22"/>
        </w:rPr>
        <w:t>information</w:t>
      </w:r>
      <w:r w:rsidR="00273367">
        <w:rPr>
          <w:szCs w:val="22"/>
        </w:rPr>
        <w:t xml:space="preserve"> </w:t>
      </w:r>
      <w:r>
        <w:rPr>
          <w:szCs w:val="22"/>
        </w:rPr>
        <w:t>about</w:t>
      </w:r>
      <w:r w:rsidR="00273367">
        <w:rPr>
          <w:szCs w:val="22"/>
        </w:rPr>
        <w:t xml:space="preserve"> </w:t>
      </w:r>
      <w:r>
        <w:rPr>
          <w:szCs w:val="22"/>
        </w:rPr>
        <w:t>an</w:t>
      </w:r>
      <w:r w:rsidR="00273367">
        <w:rPr>
          <w:szCs w:val="22"/>
        </w:rPr>
        <w:t xml:space="preserve"> </w:t>
      </w:r>
      <w:r>
        <w:rPr>
          <w:szCs w:val="22"/>
        </w:rPr>
        <w:t>international</w:t>
      </w:r>
      <w:r w:rsidR="00273367">
        <w:rPr>
          <w:szCs w:val="22"/>
        </w:rPr>
        <w:t xml:space="preserve"> </w:t>
      </w:r>
      <w:r>
        <w:rPr>
          <w:szCs w:val="22"/>
        </w:rPr>
        <w:t>student</w:t>
      </w:r>
      <w:r w:rsidR="00273367">
        <w:rPr>
          <w:szCs w:val="22"/>
        </w:rPr>
        <w:t xml:space="preserve"> </w:t>
      </w:r>
      <w:r>
        <w:rPr>
          <w:szCs w:val="22"/>
        </w:rPr>
        <w:t>to</w:t>
      </w:r>
      <w:r w:rsidR="00273367">
        <w:rPr>
          <w:szCs w:val="22"/>
        </w:rPr>
        <w:t xml:space="preserve"> </w:t>
      </w:r>
      <w:r>
        <w:rPr>
          <w:szCs w:val="22"/>
        </w:rPr>
        <w:t>the</w:t>
      </w:r>
      <w:r w:rsidR="00273367">
        <w:rPr>
          <w:szCs w:val="22"/>
        </w:rPr>
        <w:t xml:space="preserve"> </w:t>
      </w:r>
      <w:r>
        <w:rPr>
          <w:szCs w:val="22"/>
        </w:rPr>
        <w:t>DSO.</w:t>
      </w:r>
    </w:p>
    <w:p w14:paraId="0D704A21" w14:textId="77777777" w:rsidR="001862D2" w:rsidRPr="003F1633" w:rsidRDefault="001862D2" w:rsidP="001862D2">
      <w:pPr>
        <w:pStyle w:val="Heading3"/>
        <w:rPr>
          <w:ins w:id="215" w:author="Kathy Kottaras" w:date="2017-05-08T12:00:00Z"/>
          <w:szCs w:val="22"/>
        </w:rPr>
      </w:pPr>
      <w:ins w:id="216" w:author="Kathy Kottaras" w:date="2017-05-08T12:00:00Z">
        <w:r>
          <w:rPr>
            <w:szCs w:val="22"/>
          </w:rPr>
          <w:t>Note: AB 540 and DACA students are NOT categorize as international students and therefore not subject to the special rules.</w:t>
        </w:r>
      </w:ins>
    </w:p>
    <w:p w14:paraId="0D583EDD" w14:textId="77777777" w:rsidR="001862D2" w:rsidRDefault="001862D2" w:rsidP="001862D2">
      <w:pPr>
        <w:pStyle w:val="Heading3"/>
        <w:numPr>
          <w:ilvl w:val="0"/>
          <w:numId w:val="0"/>
        </w:numPr>
        <w:ind w:left="2160"/>
        <w:rPr>
          <w:szCs w:val="22"/>
        </w:rPr>
        <w:pPrChange w:id="217" w:author="Kathy Kottaras" w:date="2017-05-08T12:00:00Z">
          <w:pPr>
            <w:pStyle w:val="Heading3"/>
          </w:pPr>
        </w:pPrChange>
      </w:pPr>
    </w:p>
    <w:p w14:paraId="444ADEF4" w14:textId="59F995E6" w:rsidR="00726310" w:rsidRDefault="00BA0942">
      <w:pPr>
        <w:pStyle w:val="Heading2"/>
      </w:pPr>
      <w:r>
        <w:rPr>
          <w:b/>
        </w:rPr>
        <w:t>Communication</w:t>
      </w:r>
      <w:r w:rsidR="00273367">
        <w:rPr>
          <w:b/>
        </w:rPr>
        <w:t xml:space="preserve"> </w:t>
      </w:r>
      <w:r>
        <w:rPr>
          <w:b/>
        </w:rPr>
        <w:t>with</w:t>
      </w:r>
      <w:r w:rsidR="00273367">
        <w:rPr>
          <w:b/>
        </w:rPr>
        <w:t xml:space="preserve"> </w:t>
      </w:r>
      <w:r>
        <w:rPr>
          <w:b/>
        </w:rPr>
        <w:t>District</w:t>
      </w:r>
      <w:r w:rsidR="00273367">
        <w:rPr>
          <w:b/>
        </w:rPr>
        <w:t xml:space="preserve"> </w:t>
      </w:r>
      <w:r w:rsidR="0099492C">
        <w:rPr>
          <w:b/>
        </w:rPr>
        <w:t>Police</w:t>
      </w:r>
      <w:r w:rsidR="00273367">
        <w:rPr>
          <w:b/>
        </w:rPr>
        <w:t xml:space="preserve"> </w:t>
      </w:r>
      <w:r w:rsidR="0099492C">
        <w:rPr>
          <w:b/>
        </w:rPr>
        <w:t>&amp;</w:t>
      </w:r>
      <w:r w:rsidR="00273367">
        <w:rPr>
          <w:b/>
        </w:rPr>
        <w:t xml:space="preserve"> </w:t>
      </w:r>
      <w:r w:rsidR="0099492C">
        <w:rPr>
          <w:b/>
        </w:rPr>
        <w:t>College</w:t>
      </w:r>
      <w:r w:rsidR="00273367">
        <w:rPr>
          <w:b/>
        </w:rPr>
        <w:t xml:space="preserve"> </w:t>
      </w:r>
      <w:r w:rsidR="0099492C">
        <w:rPr>
          <w:b/>
        </w:rPr>
        <w:t>Safety</w:t>
      </w:r>
      <w:r w:rsidR="00273367">
        <w:t xml:space="preserve"> </w:t>
      </w:r>
    </w:p>
    <w:p w14:paraId="075812F5" w14:textId="67D4D600" w:rsidR="00726310" w:rsidRDefault="00BA0942">
      <w:pPr>
        <w:pStyle w:val="Heading3"/>
      </w:pPr>
      <w:r>
        <w:t>When</w:t>
      </w:r>
      <w:r w:rsidR="00273367">
        <w:t xml:space="preserve"> </w:t>
      </w:r>
      <w:r>
        <w:t>deemed</w:t>
      </w:r>
      <w:r w:rsidR="00273367">
        <w:t xml:space="preserve"> </w:t>
      </w:r>
      <w:r>
        <w:t>appropriate,</w:t>
      </w:r>
      <w:r w:rsidR="00273367">
        <w:t xml:space="preserve"> </w:t>
      </w:r>
      <w:r>
        <w:t>the</w:t>
      </w:r>
      <w:r w:rsidR="00273367">
        <w:t xml:space="preserve"> </w:t>
      </w:r>
      <w:r>
        <w:t>Office</w:t>
      </w:r>
      <w:r w:rsidR="00273367">
        <w:t xml:space="preserve"> </w:t>
      </w:r>
      <w:r>
        <w:t>of</w:t>
      </w:r>
      <w:r w:rsidR="00273367">
        <w:t xml:space="preserve"> </w:t>
      </w:r>
      <w:r>
        <w:t>the</w:t>
      </w:r>
      <w:r w:rsidR="00273367">
        <w:t xml:space="preserve"> </w:t>
      </w:r>
      <w:r w:rsidR="00A80BAF">
        <w:t>Superintendent-President</w:t>
      </w:r>
      <w:r w:rsidR="00273367">
        <w:t xml:space="preserve"> </w:t>
      </w:r>
      <w:r>
        <w:t>or</w:t>
      </w:r>
      <w:r w:rsidR="00273367">
        <w:t xml:space="preserve"> </w:t>
      </w:r>
      <w:r>
        <w:t>designee</w:t>
      </w:r>
      <w:r w:rsidR="00273367">
        <w:t xml:space="preserve"> </w:t>
      </w:r>
      <w:r>
        <w:t>will</w:t>
      </w:r>
      <w:r w:rsidR="00273367">
        <w:t xml:space="preserve"> </w:t>
      </w:r>
      <w:r>
        <w:t>contact</w:t>
      </w:r>
      <w:r w:rsidR="00273367">
        <w:t xml:space="preserve"> </w:t>
      </w:r>
      <w:r>
        <w:t>District</w:t>
      </w:r>
      <w:r w:rsidR="00273367">
        <w:t xml:space="preserve"> </w:t>
      </w:r>
      <w:r w:rsidR="0099492C">
        <w:t>Police</w:t>
      </w:r>
      <w:r w:rsidR="00273367">
        <w:t xml:space="preserve"> </w:t>
      </w:r>
      <w:r w:rsidR="0099492C">
        <w:t>&amp;</w:t>
      </w:r>
      <w:r w:rsidR="00273367">
        <w:t xml:space="preserve"> </w:t>
      </w:r>
      <w:r w:rsidR="0099492C">
        <w:t>College</w:t>
      </w:r>
      <w:r w:rsidR="00273367">
        <w:t xml:space="preserve"> </w:t>
      </w:r>
      <w:r w:rsidR="0099492C">
        <w:t>Safety</w:t>
      </w:r>
      <w:r w:rsidR="00273367">
        <w:t xml:space="preserve"> </w:t>
      </w:r>
      <w:r>
        <w:t>to</w:t>
      </w:r>
      <w:r w:rsidR="00273367">
        <w:t xml:space="preserve"> </w:t>
      </w:r>
      <w:r>
        <w:t>act</w:t>
      </w:r>
      <w:r w:rsidR="00273367">
        <w:t xml:space="preserve"> </w:t>
      </w:r>
      <w:r>
        <w:t>as</w:t>
      </w:r>
      <w:r w:rsidR="00273367">
        <w:t xml:space="preserve"> </w:t>
      </w:r>
      <w:r>
        <w:t>a</w:t>
      </w:r>
      <w:r w:rsidR="00273367">
        <w:t xml:space="preserve"> </w:t>
      </w:r>
      <w:r>
        <w:t>liaison</w:t>
      </w:r>
      <w:r w:rsidR="00273367">
        <w:t xml:space="preserve"> </w:t>
      </w:r>
      <w:r>
        <w:t>with</w:t>
      </w:r>
      <w:r w:rsidR="00273367">
        <w:t xml:space="preserve"> </w:t>
      </w:r>
      <w:r>
        <w:t>federal</w:t>
      </w:r>
      <w:r w:rsidR="00273367">
        <w:t xml:space="preserve"> </w:t>
      </w:r>
      <w:r>
        <w:t>immigration</w:t>
      </w:r>
      <w:r w:rsidR="00273367">
        <w:t xml:space="preserve"> </w:t>
      </w:r>
      <w:r>
        <w:t>enforcement</w:t>
      </w:r>
      <w:r w:rsidR="00273367">
        <w:t xml:space="preserve"> </w:t>
      </w:r>
      <w:r>
        <w:t>officials.</w:t>
      </w:r>
      <w:r w:rsidR="00273367">
        <w:t xml:space="preserve"> </w:t>
      </w:r>
      <w:r>
        <w:t>However,</w:t>
      </w:r>
      <w:r w:rsidR="00273367">
        <w:t xml:space="preserve"> </w:t>
      </w:r>
      <w:r>
        <w:t>District</w:t>
      </w:r>
      <w:r w:rsidR="00273367">
        <w:t xml:space="preserve"> </w:t>
      </w:r>
      <w:r w:rsidR="0099492C">
        <w:t>Police</w:t>
      </w:r>
      <w:r w:rsidR="00273367">
        <w:t xml:space="preserve"> </w:t>
      </w:r>
      <w:r w:rsidR="0099492C">
        <w:t>&amp;</w:t>
      </w:r>
      <w:r w:rsidR="00273367">
        <w:t xml:space="preserve"> </w:t>
      </w:r>
      <w:r w:rsidR="0099492C">
        <w:t>College</w:t>
      </w:r>
      <w:r w:rsidR="00273367">
        <w:t xml:space="preserve"> </w:t>
      </w:r>
      <w:r w:rsidR="0099492C">
        <w:t>Safety</w:t>
      </w:r>
      <w:r w:rsidR="00273367">
        <w:t xml:space="preserve"> </w:t>
      </w:r>
      <w:r>
        <w:t>is</w:t>
      </w:r>
      <w:r w:rsidR="00273367">
        <w:t xml:space="preserve"> </w:t>
      </w:r>
      <w:r>
        <w:t>not</w:t>
      </w:r>
      <w:r w:rsidR="00273367">
        <w:t xml:space="preserve"> </w:t>
      </w:r>
      <w:r>
        <w:t>required</w:t>
      </w:r>
      <w:r w:rsidR="00273367">
        <w:t xml:space="preserve"> </w:t>
      </w:r>
      <w:r>
        <w:t>to</w:t>
      </w:r>
      <w:r w:rsidR="00273367">
        <w:t xml:space="preserve"> </w:t>
      </w:r>
      <w:r>
        <w:t>and,</w:t>
      </w:r>
      <w:r w:rsidR="00273367">
        <w:t xml:space="preserve"> </w:t>
      </w:r>
      <w:r>
        <w:t>accordingly,</w:t>
      </w:r>
      <w:r w:rsidR="00273367">
        <w:t xml:space="preserve"> </w:t>
      </w:r>
      <w:r>
        <w:t>will</w:t>
      </w:r>
      <w:r w:rsidR="00273367">
        <w:t xml:space="preserve"> </w:t>
      </w:r>
      <w:r>
        <w:t>not</w:t>
      </w:r>
      <w:r w:rsidR="00273367">
        <w:t xml:space="preserve"> </w:t>
      </w:r>
      <w:r>
        <w:t>enforce</w:t>
      </w:r>
      <w:r w:rsidR="00273367">
        <w:t xml:space="preserve"> </w:t>
      </w:r>
      <w:r>
        <w:t>federal</w:t>
      </w:r>
      <w:r w:rsidR="00273367">
        <w:t xml:space="preserve"> </w:t>
      </w:r>
      <w:r>
        <w:t>immigration</w:t>
      </w:r>
      <w:r w:rsidR="00273367">
        <w:t xml:space="preserve"> </w:t>
      </w:r>
      <w:r>
        <w:t>laws—a</w:t>
      </w:r>
      <w:r w:rsidR="00273367">
        <w:t xml:space="preserve"> </w:t>
      </w:r>
      <w:r>
        <w:t>responsibility</w:t>
      </w:r>
      <w:r w:rsidR="00273367">
        <w:t xml:space="preserve"> </w:t>
      </w:r>
      <w:r>
        <w:t>that</w:t>
      </w:r>
      <w:r w:rsidR="00273367">
        <w:t xml:space="preserve"> </w:t>
      </w:r>
      <w:r>
        <w:t>rests</w:t>
      </w:r>
      <w:r w:rsidR="00273367">
        <w:t xml:space="preserve"> </w:t>
      </w:r>
      <w:r>
        <w:t>with</w:t>
      </w:r>
      <w:r w:rsidR="00273367">
        <w:t xml:space="preserve"> </w:t>
      </w:r>
      <w:r>
        <w:t>the</w:t>
      </w:r>
      <w:r w:rsidR="00273367">
        <w:t xml:space="preserve"> </w:t>
      </w:r>
      <w:r>
        <w:t>federal</w:t>
      </w:r>
      <w:r w:rsidR="00273367">
        <w:t xml:space="preserve"> </w:t>
      </w:r>
      <w:r>
        <w:t>government.</w:t>
      </w:r>
      <w:r w:rsidR="00273367">
        <w:t xml:space="preserve"> </w:t>
      </w:r>
    </w:p>
    <w:p w14:paraId="58DBEC16" w14:textId="78DB4AA0" w:rsidR="00726310" w:rsidRDefault="00BA0942">
      <w:pPr>
        <w:pStyle w:val="Heading3"/>
      </w:pPr>
      <w:commentRangeStart w:id="218"/>
      <w:proofErr w:type="gramStart"/>
      <w:r>
        <w:t>Specifically,</w:t>
      </w:r>
      <w:r w:rsidR="00273367">
        <w:t xml:space="preserve"> </w:t>
      </w:r>
      <w:r>
        <w:t>District</w:t>
      </w:r>
      <w:r w:rsidR="00273367">
        <w:t xml:space="preserve"> </w:t>
      </w:r>
      <w:r w:rsidR="0099492C">
        <w:t>Police</w:t>
      </w:r>
      <w:r w:rsidR="00273367">
        <w:t xml:space="preserve"> </w:t>
      </w:r>
      <w:r w:rsidR="0099492C">
        <w:t>&amp;</w:t>
      </w:r>
      <w:r w:rsidR="00273367">
        <w:t xml:space="preserve"> </w:t>
      </w:r>
      <w:r w:rsidR="0099492C">
        <w:t>College</w:t>
      </w:r>
      <w:r w:rsidR="00273367">
        <w:t xml:space="preserve"> </w:t>
      </w:r>
      <w:r w:rsidR="0099492C">
        <w:t>Safety</w:t>
      </w:r>
      <w:r w:rsidR="00273367">
        <w:t xml:space="preserve"> </w:t>
      </w:r>
      <w:r>
        <w:t>will</w:t>
      </w:r>
      <w:r w:rsidR="00273367">
        <w:t xml:space="preserve"> </w:t>
      </w:r>
      <w:r>
        <w:t>neither</w:t>
      </w:r>
      <w:r w:rsidR="00273367">
        <w:t xml:space="preserve"> </w:t>
      </w:r>
      <w:r>
        <w:t>contact,</w:t>
      </w:r>
      <w:r w:rsidR="00273367">
        <w:t xml:space="preserve"> </w:t>
      </w:r>
      <w:r>
        <w:t>detain,</w:t>
      </w:r>
      <w:r w:rsidR="00273367">
        <w:t xml:space="preserve"> </w:t>
      </w:r>
      <w:r>
        <w:t>question,</w:t>
      </w:r>
      <w:r w:rsidR="00273367">
        <w:t xml:space="preserve"> </w:t>
      </w:r>
      <w:r>
        <w:t>or</w:t>
      </w:r>
      <w:r w:rsidR="00273367">
        <w:t xml:space="preserve"> </w:t>
      </w:r>
      <w:r>
        <w:t>arrest</w:t>
      </w:r>
      <w:r w:rsidR="00273367">
        <w:t xml:space="preserve"> </w:t>
      </w:r>
      <w:r>
        <w:t>any</w:t>
      </w:r>
      <w:r w:rsidR="00273367">
        <w:t xml:space="preserve"> </w:t>
      </w:r>
      <w:r>
        <w:t>individual</w:t>
      </w:r>
      <w:r w:rsidR="00273367">
        <w:t xml:space="preserve"> </w:t>
      </w:r>
      <w:r>
        <w:t>on</w:t>
      </w:r>
      <w:r w:rsidR="00273367">
        <w:t xml:space="preserve"> </w:t>
      </w:r>
      <w:r>
        <w:t>the</w:t>
      </w:r>
      <w:r w:rsidR="00273367">
        <w:t xml:space="preserve"> </w:t>
      </w:r>
      <w:r>
        <w:t>sole</w:t>
      </w:r>
      <w:r w:rsidR="00273367">
        <w:t xml:space="preserve"> </w:t>
      </w:r>
      <w:r>
        <w:t>basis</w:t>
      </w:r>
      <w:r w:rsidR="00273367">
        <w:t xml:space="preserve"> </w:t>
      </w:r>
      <w:r>
        <w:t>of</w:t>
      </w:r>
      <w:r w:rsidR="00273367">
        <w:t xml:space="preserve"> </w:t>
      </w:r>
      <w:r>
        <w:t>suspected</w:t>
      </w:r>
      <w:r w:rsidR="00273367">
        <w:t xml:space="preserve"> </w:t>
      </w:r>
      <w:r>
        <w:t>undocumented</w:t>
      </w:r>
      <w:r w:rsidR="00273367">
        <w:t xml:space="preserve"> </w:t>
      </w:r>
      <w:r>
        <w:t>status</w:t>
      </w:r>
      <w:r w:rsidR="00273367">
        <w:t xml:space="preserve"> </w:t>
      </w:r>
      <w:r>
        <w:t>nor</w:t>
      </w:r>
      <w:r w:rsidR="00273367">
        <w:t xml:space="preserve"> </w:t>
      </w:r>
      <w:r>
        <w:t>work</w:t>
      </w:r>
      <w:r w:rsidR="00273367">
        <w:t xml:space="preserve"> </w:t>
      </w:r>
      <w:r>
        <w:t>in</w:t>
      </w:r>
      <w:r w:rsidR="00273367">
        <w:t xml:space="preserve"> </w:t>
      </w:r>
      <w:r>
        <w:t>concert</w:t>
      </w:r>
      <w:r w:rsidR="00273367">
        <w:t xml:space="preserve"> </w:t>
      </w:r>
      <w:r>
        <w:t>with</w:t>
      </w:r>
      <w:r w:rsidR="00273367">
        <w:t xml:space="preserve"> </w:t>
      </w:r>
      <w:r>
        <w:t>federal</w:t>
      </w:r>
      <w:r w:rsidR="00273367">
        <w:t xml:space="preserve"> </w:t>
      </w:r>
      <w:r>
        <w:t>immigration</w:t>
      </w:r>
      <w:r w:rsidR="00273367">
        <w:t xml:space="preserve"> </w:t>
      </w:r>
      <w:r>
        <w:t>officials</w:t>
      </w:r>
      <w:r w:rsidR="00273367">
        <w:t xml:space="preserve"> </w:t>
      </w:r>
      <w:r>
        <w:t>for</w:t>
      </w:r>
      <w:r w:rsidR="00273367">
        <w:t xml:space="preserve"> </w:t>
      </w:r>
      <w:r>
        <w:t>immigration</w:t>
      </w:r>
      <w:r w:rsidR="00273367">
        <w:t xml:space="preserve"> </w:t>
      </w:r>
      <w:r>
        <w:t>enforcement</w:t>
      </w:r>
      <w:r w:rsidR="00273367">
        <w:t xml:space="preserve"> </w:t>
      </w:r>
      <w:r>
        <w:t>purposes</w:t>
      </w:r>
      <w:commentRangeEnd w:id="218"/>
      <w:r w:rsidR="00C906F9">
        <w:rPr>
          <w:rStyle w:val="CommentReference"/>
          <w:rFonts w:ascii="Times New Roman" w:hAnsi="Times New Roman" w:cstheme="minorBidi"/>
          <w:bCs w:val="0"/>
          <w:kern w:val="0"/>
        </w:rPr>
        <w:commentReference w:id="218"/>
      </w:r>
      <w:r>
        <w:t>.</w:t>
      </w:r>
      <w:proofErr w:type="gramEnd"/>
      <w:r w:rsidR="00273367">
        <w:t xml:space="preserve"> </w:t>
      </w:r>
      <w:r>
        <w:t>There</w:t>
      </w:r>
      <w:r w:rsidR="00273367">
        <w:t xml:space="preserve"> </w:t>
      </w:r>
      <w:r>
        <w:t>are</w:t>
      </w:r>
      <w:r w:rsidR="00273367">
        <w:t xml:space="preserve"> </w:t>
      </w:r>
      <w:r>
        <w:t>other</w:t>
      </w:r>
      <w:r w:rsidR="00273367">
        <w:t xml:space="preserve"> </w:t>
      </w:r>
      <w:r>
        <w:t>reasons</w:t>
      </w:r>
      <w:r w:rsidR="00273367">
        <w:t xml:space="preserve"> </w:t>
      </w:r>
      <w:r>
        <w:t>why</w:t>
      </w:r>
      <w:r w:rsidR="00273367">
        <w:t xml:space="preserve"> </w:t>
      </w:r>
      <w:r>
        <w:t>District</w:t>
      </w:r>
      <w:r w:rsidR="00273367">
        <w:t xml:space="preserve"> </w:t>
      </w:r>
      <w:r w:rsidR="0099492C">
        <w:t>Police</w:t>
      </w:r>
      <w:r w:rsidR="00273367">
        <w:t xml:space="preserve"> </w:t>
      </w:r>
      <w:r w:rsidR="0099492C">
        <w:t>&amp;</w:t>
      </w:r>
      <w:r w:rsidR="00273367">
        <w:t xml:space="preserve"> </w:t>
      </w:r>
      <w:r w:rsidR="0099492C">
        <w:t>College</w:t>
      </w:r>
      <w:r w:rsidR="00273367">
        <w:t xml:space="preserve"> </w:t>
      </w:r>
      <w:r w:rsidR="0099492C">
        <w:t>Safety</w:t>
      </w:r>
      <w:r w:rsidR="00273367">
        <w:t xml:space="preserve"> </w:t>
      </w:r>
      <w:r>
        <w:t>will</w:t>
      </w:r>
      <w:r w:rsidR="00273367">
        <w:t xml:space="preserve"> </w:t>
      </w:r>
      <w:r>
        <w:t>work</w:t>
      </w:r>
      <w:r w:rsidR="00273367">
        <w:t xml:space="preserve"> </w:t>
      </w:r>
      <w:r>
        <w:t>in</w:t>
      </w:r>
      <w:r w:rsidR="00273367">
        <w:t xml:space="preserve"> </w:t>
      </w:r>
      <w:r>
        <w:t>cooperation</w:t>
      </w:r>
      <w:r w:rsidR="00273367">
        <w:t xml:space="preserve"> </w:t>
      </w:r>
      <w:r>
        <w:t>with</w:t>
      </w:r>
      <w:r w:rsidR="00273367">
        <w:t xml:space="preserve"> </w:t>
      </w:r>
      <w:r>
        <w:t>other</w:t>
      </w:r>
      <w:r w:rsidR="00273367">
        <w:t xml:space="preserve"> </w:t>
      </w:r>
      <w:r>
        <w:t>federal,</w:t>
      </w:r>
      <w:r w:rsidR="00273367">
        <w:t xml:space="preserve"> </w:t>
      </w:r>
      <w:r>
        <w:t>state</w:t>
      </w:r>
      <w:r w:rsidR="00273367">
        <w:t xml:space="preserve"> </w:t>
      </w:r>
      <w:r>
        <w:t>and</w:t>
      </w:r>
      <w:r w:rsidR="00273367">
        <w:t xml:space="preserve"> </w:t>
      </w:r>
      <w:r>
        <w:t>local</w:t>
      </w:r>
      <w:r w:rsidR="00273367">
        <w:t xml:space="preserve"> </w:t>
      </w:r>
      <w:r>
        <w:t>law</w:t>
      </w:r>
      <w:r w:rsidR="00273367">
        <w:t xml:space="preserve"> </w:t>
      </w:r>
      <w:r>
        <w:t>enforcement</w:t>
      </w:r>
      <w:r w:rsidR="00273367">
        <w:t xml:space="preserve"> </w:t>
      </w:r>
      <w:r>
        <w:t>authorities</w:t>
      </w:r>
      <w:r w:rsidR="00273367">
        <w:t xml:space="preserve"> </w:t>
      </w:r>
      <w:r>
        <w:t>and</w:t>
      </w:r>
      <w:r w:rsidR="00273367">
        <w:t xml:space="preserve"> </w:t>
      </w:r>
      <w:r>
        <w:t>personnel.</w:t>
      </w:r>
      <w:r w:rsidR="00273367">
        <w:t xml:space="preserve"> </w:t>
      </w:r>
      <w:r>
        <w:t>For</w:t>
      </w:r>
      <w:r w:rsidR="00273367">
        <w:t xml:space="preserve"> </w:t>
      </w:r>
      <w:r>
        <w:t>example,</w:t>
      </w:r>
      <w:r w:rsidR="00273367">
        <w:t xml:space="preserve"> </w:t>
      </w:r>
      <w:r>
        <w:t>Federal</w:t>
      </w:r>
      <w:r w:rsidR="00273367">
        <w:t xml:space="preserve"> </w:t>
      </w:r>
      <w:r>
        <w:t>Bureau</w:t>
      </w:r>
      <w:r w:rsidR="00273367">
        <w:t xml:space="preserve"> </w:t>
      </w:r>
      <w:r>
        <w:t>of</w:t>
      </w:r>
      <w:r w:rsidR="00273367">
        <w:t xml:space="preserve"> </w:t>
      </w:r>
      <w:r>
        <w:t>Investigation</w:t>
      </w:r>
      <w:r w:rsidR="00273367">
        <w:t xml:space="preserve"> </w:t>
      </w:r>
      <w:r>
        <w:t>(FBI)</w:t>
      </w:r>
      <w:r w:rsidR="00273367">
        <w:t xml:space="preserve"> </w:t>
      </w:r>
      <w:r>
        <w:t>or</w:t>
      </w:r>
      <w:r w:rsidR="00273367">
        <w:t xml:space="preserve"> </w:t>
      </w:r>
      <w:r>
        <w:t>Drug</w:t>
      </w:r>
      <w:r w:rsidR="00273367">
        <w:t xml:space="preserve"> </w:t>
      </w:r>
      <w:r>
        <w:t>Enforcement</w:t>
      </w:r>
      <w:r w:rsidR="00273367">
        <w:t xml:space="preserve"> </w:t>
      </w:r>
      <w:r>
        <w:t>Administration</w:t>
      </w:r>
      <w:r w:rsidR="00273367">
        <w:t xml:space="preserve"> </w:t>
      </w:r>
      <w:r>
        <w:t>(DEA)</w:t>
      </w:r>
      <w:r w:rsidR="00273367">
        <w:t xml:space="preserve"> </w:t>
      </w:r>
      <w:r>
        <w:t>agents</w:t>
      </w:r>
      <w:r w:rsidR="00273367">
        <w:t xml:space="preserve"> </w:t>
      </w:r>
      <w:r>
        <w:t>may</w:t>
      </w:r>
      <w:r w:rsidR="00273367">
        <w:t xml:space="preserve"> </w:t>
      </w:r>
      <w:r>
        <w:t>have</w:t>
      </w:r>
      <w:r w:rsidR="00273367">
        <w:t xml:space="preserve"> </w:t>
      </w:r>
      <w:r>
        <w:t>reason</w:t>
      </w:r>
      <w:r w:rsidR="00273367">
        <w:t xml:space="preserve"> </w:t>
      </w:r>
      <w:r>
        <w:t>to</w:t>
      </w:r>
      <w:r w:rsidR="00273367">
        <w:t xml:space="preserve"> </w:t>
      </w:r>
      <w:r>
        <w:t>pursue</w:t>
      </w:r>
      <w:r w:rsidR="00273367">
        <w:t xml:space="preserve"> </w:t>
      </w:r>
      <w:r>
        <w:t>criminal</w:t>
      </w:r>
      <w:r w:rsidR="00273367">
        <w:t xml:space="preserve"> </w:t>
      </w:r>
      <w:r>
        <w:t>suspects</w:t>
      </w:r>
      <w:r w:rsidR="00273367">
        <w:t xml:space="preserve"> </w:t>
      </w:r>
      <w:r>
        <w:t>on</w:t>
      </w:r>
      <w:r w:rsidR="00273367">
        <w:t xml:space="preserve"> </w:t>
      </w:r>
      <w:r>
        <w:t>campus.</w:t>
      </w:r>
      <w:r w:rsidR="00273367">
        <w:t xml:space="preserve"> </w:t>
      </w:r>
      <w:r>
        <w:t>District</w:t>
      </w:r>
      <w:r w:rsidR="00273367">
        <w:t xml:space="preserve"> </w:t>
      </w:r>
      <w:r w:rsidR="0099492C">
        <w:t>Police</w:t>
      </w:r>
      <w:r w:rsidR="00273367">
        <w:t xml:space="preserve"> </w:t>
      </w:r>
      <w:r w:rsidR="0099492C">
        <w:t>&amp;</w:t>
      </w:r>
      <w:r w:rsidR="00273367">
        <w:t xml:space="preserve"> </w:t>
      </w:r>
      <w:r w:rsidR="0099492C">
        <w:t>College</w:t>
      </w:r>
      <w:r w:rsidR="00273367">
        <w:t xml:space="preserve"> </w:t>
      </w:r>
      <w:r w:rsidR="0099492C">
        <w:t>Safety</w:t>
      </w:r>
      <w:r w:rsidR="00273367">
        <w:t xml:space="preserve"> </w:t>
      </w:r>
      <w:r>
        <w:t>may</w:t>
      </w:r>
      <w:r w:rsidR="00273367">
        <w:t xml:space="preserve"> </w:t>
      </w:r>
      <w:r>
        <w:t>cooperate</w:t>
      </w:r>
      <w:r w:rsidR="00273367">
        <w:t xml:space="preserve"> </w:t>
      </w:r>
      <w:r>
        <w:t>with</w:t>
      </w:r>
      <w:r w:rsidR="00273367">
        <w:t xml:space="preserve"> </w:t>
      </w:r>
      <w:r>
        <w:t>those</w:t>
      </w:r>
      <w:r w:rsidR="00273367">
        <w:t xml:space="preserve"> </w:t>
      </w:r>
      <w:r>
        <w:t>efforts</w:t>
      </w:r>
      <w:r w:rsidR="00273367">
        <w:t xml:space="preserve"> </w:t>
      </w:r>
      <w:r>
        <w:t>to</w:t>
      </w:r>
      <w:r w:rsidR="00273367">
        <w:t xml:space="preserve"> </w:t>
      </w:r>
      <w:r>
        <w:t>enforce</w:t>
      </w:r>
      <w:r w:rsidR="00273367">
        <w:t xml:space="preserve"> </w:t>
      </w:r>
      <w:r>
        <w:t>criminal</w:t>
      </w:r>
      <w:r w:rsidR="00273367">
        <w:t xml:space="preserve"> </w:t>
      </w:r>
      <w:r>
        <w:t>laws.</w:t>
      </w:r>
    </w:p>
    <w:p w14:paraId="07FCF2D8" w14:textId="5664624F" w:rsidR="00726310" w:rsidRDefault="00BA0942">
      <w:pPr>
        <w:pStyle w:val="Heading2"/>
      </w:pPr>
      <w:r>
        <w:rPr>
          <w:b/>
        </w:rPr>
        <w:t>Refusal</w:t>
      </w:r>
      <w:r w:rsidR="00273367">
        <w:rPr>
          <w:b/>
        </w:rPr>
        <w:t xml:space="preserve"> </w:t>
      </w:r>
      <w:r>
        <w:rPr>
          <w:b/>
        </w:rPr>
        <w:t>to</w:t>
      </w:r>
      <w:r w:rsidR="00273367">
        <w:rPr>
          <w:b/>
        </w:rPr>
        <w:t xml:space="preserve"> </w:t>
      </w:r>
      <w:r>
        <w:rPr>
          <w:b/>
        </w:rPr>
        <w:t>Follow</w:t>
      </w:r>
      <w:r w:rsidR="00273367">
        <w:rPr>
          <w:b/>
        </w:rPr>
        <w:t xml:space="preserve"> </w:t>
      </w:r>
      <w:r>
        <w:rPr>
          <w:b/>
        </w:rPr>
        <w:t>Protocol</w:t>
      </w:r>
      <w:r w:rsidR="00273367">
        <w:rPr>
          <w:b/>
        </w:rPr>
        <w:t xml:space="preserve"> </w:t>
      </w:r>
      <w:r>
        <w:rPr>
          <w:b/>
        </w:rPr>
        <w:t>by</w:t>
      </w:r>
      <w:r w:rsidR="00273367">
        <w:rPr>
          <w:b/>
        </w:rPr>
        <w:t xml:space="preserve"> </w:t>
      </w:r>
      <w:r>
        <w:rPr>
          <w:b/>
        </w:rPr>
        <w:t>a</w:t>
      </w:r>
      <w:r w:rsidR="00273367">
        <w:rPr>
          <w:b/>
        </w:rPr>
        <w:t xml:space="preserve"> </w:t>
      </w:r>
      <w:r>
        <w:rPr>
          <w:b/>
        </w:rPr>
        <w:t>Federal</w:t>
      </w:r>
      <w:r w:rsidR="00273367">
        <w:rPr>
          <w:b/>
        </w:rPr>
        <w:t xml:space="preserve"> </w:t>
      </w:r>
      <w:r>
        <w:rPr>
          <w:b/>
        </w:rPr>
        <w:t>Immigration</w:t>
      </w:r>
      <w:r w:rsidR="00273367">
        <w:rPr>
          <w:b/>
        </w:rPr>
        <w:t xml:space="preserve"> </w:t>
      </w:r>
      <w:r>
        <w:rPr>
          <w:b/>
        </w:rPr>
        <w:t>Enforcement</w:t>
      </w:r>
      <w:r w:rsidR="00273367">
        <w:rPr>
          <w:b/>
        </w:rPr>
        <w:t xml:space="preserve"> </w:t>
      </w:r>
      <w:r>
        <w:rPr>
          <w:b/>
        </w:rPr>
        <w:t>Official:</w:t>
      </w:r>
      <w:r w:rsidR="00273367">
        <w:t xml:space="preserve"> </w:t>
      </w:r>
      <w:r>
        <w:t>If</w:t>
      </w:r>
      <w:r w:rsidR="00273367">
        <w:t xml:space="preserve"> </w:t>
      </w:r>
      <w:r>
        <w:t>a</w:t>
      </w:r>
      <w:r w:rsidR="00273367">
        <w:t xml:space="preserve"> </w:t>
      </w:r>
      <w:r>
        <w:t>federal</w:t>
      </w:r>
      <w:r w:rsidR="00273367">
        <w:t xml:space="preserve"> </w:t>
      </w:r>
      <w:r>
        <w:t>immigration</w:t>
      </w:r>
      <w:r w:rsidR="00273367">
        <w:t xml:space="preserve"> </w:t>
      </w:r>
      <w:r>
        <w:t>enforcement</w:t>
      </w:r>
      <w:r w:rsidR="00273367">
        <w:t xml:space="preserve"> </w:t>
      </w:r>
      <w:r>
        <w:t>official</w:t>
      </w:r>
      <w:r w:rsidR="00273367">
        <w:t xml:space="preserve"> </w:t>
      </w:r>
      <w:r>
        <w:t>refuses</w:t>
      </w:r>
      <w:r w:rsidR="00273367">
        <w:t xml:space="preserve"> </w:t>
      </w:r>
      <w:r>
        <w:t>to</w:t>
      </w:r>
      <w:r w:rsidR="00273367">
        <w:t xml:space="preserve"> </w:t>
      </w:r>
      <w:r>
        <w:t>follow</w:t>
      </w:r>
      <w:r w:rsidR="00273367">
        <w:t xml:space="preserve"> </w:t>
      </w:r>
      <w:r>
        <w:t>the</w:t>
      </w:r>
      <w:r w:rsidR="00273367">
        <w:t xml:space="preserve"> </w:t>
      </w:r>
      <w:r>
        <w:t>above-mentioned</w:t>
      </w:r>
      <w:r w:rsidR="00273367">
        <w:t xml:space="preserve"> </w:t>
      </w:r>
      <w:r>
        <w:t>protocol</w:t>
      </w:r>
      <w:r w:rsidR="00273367">
        <w:t xml:space="preserve"> </w:t>
      </w:r>
      <w:r>
        <w:t>or</w:t>
      </w:r>
      <w:r w:rsidR="00273367">
        <w:t xml:space="preserve"> </w:t>
      </w:r>
      <w:r>
        <w:t>instruction,</w:t>
      </w:r>
      <w:r w:rsidR="00273367">
        <w:t xml:space="preserve"> </w:t>
      </w:r>
      <w:r>
        <w:t>District</w:t>
      </w:r>
      <w:r w:rsidR="00273367">
        <w:t xml:space="preserve"> </w:t>
      </w:r>
      <w:r>
        <w:t>administrators,</w:t>
      </w:r>
      <w:r w:rsidR="00273367">
        <w:t xml:space="preserve"> </w:t>
      </w:r>
      <w:r>
        <w:t>faculty,</w:t>
      </w:r>
      <w:r w:rsidR="00273367">
        <w:t xml:space="preserve"> </w:t>
      </w:r>
      <w:r>
        <w:t>staff,</w:t>
      </w:r>
      <w:r w:rsidR="00273367">
        <w:t xml:space="preserve"> </w:t>
      </w:r>
      <w:r>
        <w:t>and</w:t>
      </w:r>
      <w:r w:rsidR="00273367">
        <w:t xml:space="preserve"> </w:t>
      </w:r>
      <w:r>
        <w:t>students</w:t>
      </w:r>
      <w:r w:rsidR="00273367">
        <w:t xml:space="preserve"> </w:t>
      </w:r>
      <w:r>
        <w:t>should</w:t>
      </w:r>
      <w:r w:rsidR="00273367">
        <w:t xml:space="preserve"> </w:t>
      </w:r>
      <w:r>
        <w:t>immediately</w:t>
      </w:r>
      <w:r w:rsidR="00273367">
        <w:t xml:space="preserve"> </w:t>
      </w:r>
      <w:commentRangeStart w:id="219"/>
      <w:r>
        <w:t>call</w:t>
      </w:r>
      <w:r w:rsidR="00273367">
        <w:t xml:space="preserve"> Police &amp; College Safety at 626-585-7484</w:t>
      </w:r>
      <w:commentRangeEnd w:id="219"/>
      <w:r w:rsidR="001862D2">
        <w:rPr>
          <w:rStyle w:val="CommentReference"/>
          <w:rFonts w:ascii="Times New Roman" w:hAnsi="Times New Roman" w:cstheme="minorBidi"/>
          <w:bCs w:val="0"/>
          <w:iCs w:val="0"/>
          <w:kern w:val="0"/>
        </w:rPr>
        <w:commentReference w:id="219"/>
      </w:r>
      <w:r>
        <w:t>.</w:t>
      </w:r>
      <w:r w:rsidR="00273367">
        <w:t xml:space="preserve"> </w:t>
      </w:r>
      <w:r>
        <w:t>Do</w:t>
      </w:r>
      <w:r w:rsidR="00273367">
        <w:t xml:space="preserve"> </w:t>
      </w:r>
      <w:r>
        <w:t>not</w:t>
      </w:r>
      <w:r w:rsidR="00273367">
        <w:t xml:space="preserve"> </w:t>
      </w:r>
      <w:r>
        <w:t>confront</w:t>
      </w:r>
      <w:r w:rsidR="00273367">
        <w:t xml:space="preserve"> </w:t>
      </w:r>
      <w:r>
        <w:t>the</w:t>
      </w:r>
      <w:r w:rsidR="00273367">
        <w:t xml:space="preserve"> </w:t>
      </w:r>
      <w:r>
        <w:t>federal</w:t>
      </w:r>
      <w:r w:rsidR="00273367">
        <w:t xml:space="preserve"> </w:t>
      </w:r>
      <w:r>
        <w:t>official</w:t>
      </w:r>
      <w:r w:rsidR="00273367">
        <w:t xml:space="preserve"> </w:t>
      </w:r>
      <w:r>
        <w:t>yourself.</w:t>
      </w:r>
    </w:p>
    <w:p w14:paraId="0DFCFCB2" w14:textId="0719F3AD" w:rsidR="00726310" w:rsidRDefault="00BA0942">
      <w:pPr>
        <w:pStyle w:val="Heading2"/>
      </w:pPr>
      <w:r>
        <w:rPr>
          <w:b/>
        </w:rPr>
        <w:t>Reporting</w:t>
      </w:r>
      <w:r w:rsidR="00273367">
        <w:rPr>
          <w:b/>
        </w:rPr>
        <w:t xml:space="preserve"> </w:t>
      </w:r>
      <w:r>
        <w:rPr>
          <w:b/>
        </w:rPr>
        <w:t>of</w:t>
      </w:r>
      <w:r w:rsidR="00273367">
        <w:rPr>
          <w:b/>
        </w:rPr>
        <w:t xml:space="preserve"> </w:t>
      </w:r>
      <w:r>
        <w:rPr>
          <w:b/>
        </w:rPr>
        <w:t>Presence</w:t>
      </w:r>
      <w:r w:rsidR="00273367">
        <w:rPr>
          <w:b/>
        </w:rPr>
        <w:t xml:space="preserve"> </w:t>
      </w:r>
      <w:r>
        <w:rPr>
          <w:b/>
        </w:rPr>
        <w:t>of</w:t>
      </w:r>
      <w:r w:rsidR="00273367">
        <w:rPr>
          <w:b/>
        </w:rPr>
        <w:t xml:space="preserve"> </w:t>
      </w:r>
      <w:r>
        <w:rPr>
          <w:b/>
        </w:rPr>
        <w:t>a</w:t>
      </w:r>
      <w:r w:rsidR="00273367">
        <w:rPr>
          <w:b/>
        </w:rPr>
        <w:t xml:space="preserve"> </w:t>
      </w:r>
      <w:r>
        <w:rPr>
          <w:b/>
        </w:rPr>
        <w:t>Federal</w:t>
      </w:r>
      <w:r w:rsidR="00273367">
        <w:rPr>
          <w:b/>
        </w:rPr>
        <w:t xml:space="preserve"> </w:t>
      </w:r>
      <w:r>
        <w:rPr>
          <w:b/>
        </w:rPr>
        <w:t>Immigration</w:t>
      </w:r>
      <w:r w:rsidR="00273367">
        <w:rPr>
          <w:b/>
        </w:rPr>
        <w:t xml:space="preserve"> </w:t>
      </w:r>
      <w:r>
        <w:rPr>
          <w:b/>
        </w:rPr>
        <w:t>Enforcement</w:t>
      </w:r>
      <w:r w:rsidR="00273367">
        <w:rPr>
          <w:b/>
        </w:rPr>
        <w:t xml:space="preserve"> </w:t>
      </w:r>
      <w:r>
        <w:rPr>
          <w:b/>
        </w:rPr>
        <w:t>Official</w:t>
      </w:r>
      <w:r w:rsidR="00273367">
        <w:rPr>
          <w:b/>
        </w:rPr>
        <w:t xml:space="preserve"> </w:t>
      </w:r>
      <w:r>
        <w:rPr>
          <w:b/>
        </w:rPr>
        <w:t>on</w:t>
      </w:r>
      <w:r w:rsidR="00273367">
        <w:rPr>
          <w:b/>
        </w:rPr>
        <w:t xml:space="preserve"> </w:t>
      </w:r>
      <w:r>
        <w:rPr>
          <w:b/>
        </w:rPr>
        <w:t>Campus:</w:t>
      </w:r>
      <w:r w:rsidR="00273367">
        <w:t xml:space="preserve"> </w:t>
      </w:r>
      <w:r>
        <w:t>Even</w:t>
      </w:r>
      <w:r w:rsidR="00273367">
        <w:t xml:space="preserve"> </w:t>
      </w:r>
      <w:r>
        <w:t>where</w:t>
      </w:r>
      <w:r w:rsidR="00273367">
        <w:t xml:space="preserve"> </w:t>
      </w:r>
      <w:r>
        <w:t>no</w:t>
      </w:r>
      <w:r w:rsidR="00273367">
        <w:t xml:space="preserve"> </w:t>
      </w:r>
      <w:r>
        <w:t>direct</w:t>
      </w:r>
      <w:r w:rsidR="00273367">
        <w:t xml:space="preserve"> </w:t>
      </w:r>
      <w:r>
        <w:t>request</w:t>
      </w:r>
      <w:r w:rsidR="00273367">
        <w:t xml:space="preserve"> </w:t>
      </w:r>
      <w:r>
        <w:t>is</w:t>
      </w:r>
      <w:r w:rsidR="00273367">
        <w:t xml:space="preserve"> </w:t>
      </w:r>
      <w:r>
        <w:t>made</w:t>
      </w:r>
      <w:r w:rsidR="00273367">
        <w:t xml:space="preserve"> </w:t>
      </w:r>
      <w:r>
        <w:t>by</w:t>
      </w:r>
      <w:r w:rsidR="00273367">
        <w:t xml:space="preserve"> </w:t>
      </w:r>
      <w:r>
        <w:t>federal</w:t>
      </w:r>
      <w:r w:rsidR="00273367">
        <w:t xml:space="preserve"> </w:t>
      </w:r>
      <w:r>
        <w:t>immigration</w:t>
      </w:r>
      <w:r w:rsidR="00273367">
        <w:t xml:space="preserve"> </w:t>
      </w:r>
      <w:r>
        <w:t>enforcement</w:t>
      </w:r>
      <w:r w:rsidR="00273367">
        <w:t xml:space="preserve"> </w:t>
      </w:r>
      <w:r>
        <w:t>officials,</w:t>
      </w:r>
      <w:r w:rsidR="00273367">
        <w:t xml:space="preserve"> </w:t>
      </w:r>
      <w:r>
        <w:t>District</w:t>
      </w:r>
      <w:r w:rsidR="00273367">
        <w:t xml:space="preserve"> </w:t>
      </w:r>
      <w:r>
        <w:t>administrators,</w:t>
      </w:r>
      <w:r w:rsidR="00273367">
        <w:t xml:space="preserve"> </w:t>
      </w:r>
      <w:r>
        <w:t>faculty,</w:t>
      </w:r>
      <w:r w:rsidR="00273367">
        <w:t xml:space="preserve"> </w:t>
      </w:r>
      <w:r>
        <w:t>and</w:t>
      </w:r>
      <w:r w:rsidR="00273367">
        <w:t xml:space="preserve"> </w:t>
      </w:r>
      <w:r>
        <w:t>staff,</w:t>
      </w:r>
      <w:r w:rsidR="00273367">
        <w:t xml:space="preserve"> </w:t>
      </w:r>
      <w:r>
        <w:t>as</w:t>
      </w:r>
      <w:r w:rsidR="00273367">
        <w:t xml:space="preserve"> </w:t>
      </w:r>
      <w:r>
        <w:t>well</w:t>
      </w:r>
      <w:r w:rsidR="00273367">
        <w:t xml:space="preserve"> </w:t>
      </w:r>
      <w:r>
        <w:t>as</w:t>
      </w:r>
      <w:r w:rsidR="00273367">
        <w:t xml:space="preserve"> </w:t>
      </w:r>
      <w:r>
        <w:t>students,</w:t>
      </w:r>
      <w:r w:rsidR="00273367">
        <w:t xml:space="preserve"> </w:t>
      </w:r>
      <w:r>
        <w:t>should</w:t>
      </w:r>
      <w:r w:rsidR="00273367">
        <w:t xml:space="preserve"> </w:t>
      </w:r>
      <w:r>
        <w:t>immediately</w:t>
      </w:r>
      <w:r w:rsidR="00273367">
        <w:t xml:space="preserve"> </w:t>
      </w:r>
      <w:r>
        <w:t>call</w:t>
      </w:r>
      <w:r w:rsidR="00273367">
        <w:t xml:space="preserve"> Police &amp; College Safety at 626-585-7484 </w:t>
      </w:r>
      <w:r>
        <w:t>to</w:t>
      </w:r>
      <w:r w:rsidR="00273367">
        <w:t xml:space="preserve"> </w:t>
      </w:r>
      <w:r>
        <w:t>make</w:t>
      </w:r>
      <w:r w:rsidR="00273367">
        <w:t xml:space="preserve"> </w:t>
      </w:r>
      <w:r>
        <w:t>a</w:t>
      </w:r>
      <w:r w:rsidR="00273367">
        <w:t xml:space="preserve"> </w:t>
      </w:r>
      <w:commentRangeStart w:id="220"/>
      <w:r>
        <w:t>report</w:t>
      </w:r>
      <w:commentRangeEnd w:id="220"/>
      <w:r w:rsidR="0066396B">
        <w:rPr>
          <w:rStyle w:val="CommentReference"/>
          <w:rFonts w:ascii="Times New Roman" w:hAnsi="Times New Roman" w:cstheme="minorBidi"/>
          <w:bCs w:val="0"/>
          <w:iCs w:val="0"/>
          <w:kern w:val="0"/>
        </w:rPr>
        <w:commentReference w:id="220"/>
      </w:r>
      <w:r w:rsidR="00273367">
        <w:t xml:space="preserve"> </w:t>
      </w:r>
      <w:r>
        <w:t>if</w:t>
      </w:r>
      <w:r w:rsidR="00273367">
        <w:t xml:space="preserve"> </w:t>
      </w:r>
      <w:r>
        <w:t>they</w:t>
      </w:r>
      <w:r w:rsidR="00273367">
        <w:t xml:space="preserve"> </w:t>
      </w:r>
      <w:r>
        <w:t>have</w:t>
      </w:r>
      <w:r w:rsidR="00273367">
        <w:t xml:space="preserve"> </w:t>
      </w:r>
      <w:r>
        <w:t>concerns</w:t>
      </w:r>
      <w:r w:rsidR="00273367">
        <w:t xml:space="preserve"> </w:t>
      </w:r>
      <w:r>
        <w:t>about</w:t>
      </w:r>
      <w:r w:rsidR="00273367">
        <w:t xml:space="preserve"> </w:t>
      </w:r>
      <w:r>
        <w:t>the</w:t>
      </w:r>
      <w:r w:rsidR="00273367">
        <w:t xml:space="preserve"> </w:t>
      </w:r>
      <w:r>
        <w:t>presence</w:t>
      </w:r>
      <w:r w:rsidR="00273367">
        <w:t xml:space="preserve"> </w:t>
      </w:r>
      <w:r>
        <w:t>of</w:t>
      </w:r>
      <w:r w:rsidR="00273367">
        <w:t xml:space="preserve"> </w:t>
      </w:r>
      <w:r>
        <w:t>federal</w:t>
      </w:r>
      <w:r w:rsidR="00273367">
        <w:t xml:space="preserve"> </w:t>
      </w:r>
      <w:r>
        <w:t>immigration</w:t>
      </w:r>
      <w:r w:rsidR="00273367">
        <w:t xml:space="preserve"> </w:t>
      </w:r>
      <w:r>
        <w:t>enforcement</w:t>
      </w:r>
      <w:r w:rsidR="00273367">
        <w:t xml:space="preserve"> </w:t>
      </w:r>
      <w:r>
        <w:t>officials</w:t>
      </w:r>
      <w:r w:rsidR="00273367">
        <w:t xml:space="preserve"> </w:t>
      </w:r>
      <w:r>
        <w:t>on</w:t>
      </w:r>
      <w:r w:rsidR="00273367">
        <w:t xml:space="preserve"> </w:t>
      </w:r>
      <w:r>
        <w:t>any</w:t>
      </w:r>
      <w:r w:rsidR="00273367">
        <w:t xml:space="preserve"> </w:t>
      </w:r>
      <w:r>
        <w:t>District</w:t>
      </w:r>
      <w:r w:rsidR="00273367">
        <w:t xml:space="preserve"> </w:t>
      </w:r>
      <w:r>
        <w:t>property.</w:t>
      </w:r>
      <w:r w:rsidR="00273367">
        <w:t xml:space="preserve"> </w:t>
      </w:r>
      <w:r>
        <w:t>Do</w:t>
      </w:r>
      <w:r w:rsidR="00273367">
        <w:t xml:space="preserve"> </w:t>
      </w:r>
      <w:r>
        <w:t>not</w:t>
      </w:r>
      <w:r w:rsidR="00273367">
        <w:t xml:space="preserve"> </w:t>
      </w:r>
      <w:r>
        <w:t>confront</w:t>
      </w:r>
      <w:r w:rsidR="00273367">
        <w:t xml:space="preserve"> </w:t>
      </w:r>
      <w:r>
        <w:t>the</w:t>
      </w:r>
      <w:r w:rsidR="00273367">
        <w:t xml:space="preserve"> </w:t>
      </w:r>
      <w:r>
        <w:t>federal</w:t>
      </w:r>
      <w:r w:rsidR="00273367">
        <w:t xml:space="preserve"> </w:t>
      </w:r>
      <w:r>
        <w:t>official</w:t>
      </w:r>
      <w:r w:rsidR="00273367">
        <w:t xml:space="preserve"> </w:t>
      </w:r>
      <w:r>
        <w:t>yourself.</w:t>
      </w:r>
    </w:p>
    <w:p w14:paraId="3D77034B" w14:textId="1EB61AEC" w:rsidR="00726310" w:rsidRDefault="00BA0942">
      <w:pPr>
        <w:pStyle w:val="Heading2"/>
        <w:rPr>
          <w:b/>
        </w:rPr>
      </w:pPr>
      <w:r>
        <w:rPr>
          <w:b/>
        </w:rPr>
        <w:t>Do’s</w:t>
      </w:r>
      <w:r w:rsidR="00273367">
        <w:rPr>
          <w:b/>
        </w:rPr>
        <w:t xml:space="preserve"> </w:t>
      </w:r>
      <w:r>
        <w:rPr>
          <w:b/>
        </w:rPr>
        <w:t>and</w:t>
      </w:r>
      <w:r w:rsidR="00273367">
        <w:rPr>
          <w:b/>
        </w:rPr>
        <w:t xml:space="preserve"> </w:t>
      </w:r>
      <w:r>
        <w:rPr>
          <w:b/>
        </w:rPr>
        <w:t>Don’ts</w:t>
      </w:r>
      <w:r w:rsidR="00273367">
        <w:rPr>
          <w:b/>
        </w:rPr>
        <w:t xml:space="preserve"> </w:t>
      </w:r>
      <w:r>
        <w:rPr>
          <w:b/>
        </w:rPr>
        <w:t>for</w:t>
      </w:r>
      <w:r w:rsidR="00273367">
        <w:rPr>
          <w:b/>
        </w:rPr>
        <w:t xml:space="preserve"> </w:t>
      </w:r>
      <w:r>
        <w:rPr>
          <w:b/>
        </w:rPr>
        <w:t>District</w:t>
      </w:r>
      <w:r w:rsidR="00273367">
        <w:rPr>
          <w:b/>
        </w:rPr>
        <w:t xml:space="preserve"> </w:t>
      </w:r>
      <w:r>
        <w:rPr>
          <w:b/>
        </w:rPr>
        <w:t>Personnel</w:t>
      </w:r>
      <w:r w:rsidR="00273367">
        <w:rPr>
          <w:b/>
        </w:rPr>
        <w:t xml:space="preserve"> </w:t>
      </w:r>
      <w:r>
        <w:rPr>
          <w:b/>
        </w:rPr>
        <w:t>and</w:t>
      </w:r>
      <w:r w:rsidR="00273367">
        <w:rPr>
          <w:b/>
        </w:rPr>
        <w:t xml:space="preserve"> </w:t>
      </w:r>
      <w:r>
        <w:rPr>
          <w:b/>
        </w:rPr>
        <w:t>Students</w:t>
      </w:r>
      <w:r w:rsidR="00273367">
        <w:rPr>
          <w:b/>
        </w:rPr>
        <w:t xml:space="preserve"> </w:t>
      </w:r>
    </w:p>
    <w:p w14:paraId="19C62ACA" w14:textId="2CAE7C2C" w:rsidR="00726310" w:rsidRDefault="00BA0942">
      <w:pPr>
        <w:pStyle w:val="Heading3"/>
      </w:pPr>
      <w:r>
        <w:lastRenderedPageBreak/>
        <w:t>Do</w:t>
      </w:r>
      <w:r w:rsidR="00273367">
        <w:t xml:space="preserve"> </w:t>
      </w:r>
      <w:r>
        <w:t>immediately</w:t>
      </w:r>
      <w:r w:rsidR="00273367">
        <w:t xml:space="preserve"> </w:t>
      </w:r>
      <w:r>
        <w:t>notify</w:t>
      </w:r>
      <w:r w:rsidR="00273367">
        <w:t xml:space="preserve"> </w:t>
      </w:r>
      <w:r>
        <w:t>the</w:t>
      </w:r>
      <w:r w:rsidR="00273367">
        <w:t xml:space="preserve"> </w:t>
      </w:r>
      <w:r>
        <w:t>Office</w:t>
      </w:r>
      <w:r w:rsidR="00273367">
        <w:t xml:space="preserve"> </w:t>
      </w:r>
      <w:r>
        <w:t>of</w:t>
      </w:r>
      <w:r w:rsidR="00273367">
        <w:t xml:space="preserve"> </w:t>
      </w:r>
      <w:r>
        <w:t>the</w:t>
      </w:r>
      <w:r w:rsidR="00273367">
        <w:t xml:space="preserve"> </w:t>
      </w:r>
      <w:r w:rsidR="00A80BAF">
        <w:t>Superintendent-President</w:t>
      </w:r>
      <w:r w:rsidR="00273367">
        <w:t xml:space="preserve"> </w:t>
      </w:r>
      <w:r>
        <w:t>if</w:t>
      </w:r>
      <w:r w:rsidR="00273367">
        <w:t xml:space="preserve"> </w:t>
      </w:r>
      <w:r>
        <w:t>a</w:t>
      </w:r>
      <w:r w:rsidR="00273367">
        <w:t xml:space="preserve"> </w:t>
      </w:r>
      <w:r>
        <w:t>request</w:t>
      </w:r>
      <w:r w:rsidR="00273367">
        <w:t xml:space="preserve"> </w:t>
      </w:r>
      <w:r>
        <w:t>is</w:t>
      </w:r>
      <w:r w:rsidR="00273367">
        <w:t xml:space="preserve"> </w:t>
      </w:r>
      <w:r>
        <w:t>made</w:t>
      </w:r>
      <w:r w:rsidR="00273367">
        <w:t xml:space="preserve"> </w:t>
      </w:r>
      <w:r>
        <w:t>by</w:t>
      </w:r>
      <w:r w:rsidR="00273367">
        <w:t xml:space="preserve"> </w:t>
      </w:r>
      <w:r>
        <w:t>federal</w:t>
      </w:r>
      <w:r w:rsidR="00273367">
        <w:t xml:space="preserve"> </w:t>
      </w:r>
      <w:r>
        <w:t>immigration</w:t>
      </w:r>
      <w:r w:rsidR="00273367">
        <w:t xml:space="preserve"> </w:t>
      </w:r>
      <w:r>
        <w:t>enforcement</w:t>
      </w:r>
      <w:r w:rsidR="00273367">
        <w:t xml:space="preserve"> </w:t>
      </w:r>
      <w:r>
        <w:t>officials</w:t>
      </w:r>
      <w:r w:rsidR="00273367">
        <w:t xml:space="preserve"> </w:t>
      </w:r>
      <w:r>
        <w:t>to</w:t>
      </w:r>
      <w:r w:rsidR="00273367">
        <w:t xml:space="preserve"> </w:t>
      </w:r>
      <w:r>
        <w:t>access</w:t>
      </w:r>
      <w:r w:rsidR="00273367">
        <w:t xml:space="preserve"> </w:t>
      </w:r>
      <w:r>
        <w:t>a</w:t>
      </w:r>
      <w:r w:rsidR="00273367">
        <w:t xml:space="preserve"> </w:t>
      </w:r>
      <w:r>
        <w:t>campus</w:t>
      </w:r>
      <w:r w:rsidR="00273367">
        <w:t xml:space="preserve"> </w:t>
      </w:r>
      <w:r>
        <w:t>or</w:t>
      </w:r>
      <w:r w:rsidR="00273367">
        <w:t xml:space="preserve"> </w:t>
      </w:r>
      <w:r>
        <w:t>a</w:t>
      </w:r>
      <w:r w:rsidR="00273367">
        <w:t xml:space="preserve"> </w:t>
      </w:r>
      <w:r>
        <w:t>student’s</w:t>
      </w:r>
      <w:r w:rsidR="00273367">
        <w:t xml:space="preserve"> </w:t>
      </w:r>
      <w:r>
        <w:t>records/information.</w:t>
      </w:r>
    </w:p>
    <w:p w14:paraId="6264595A" w14:textId="3A498A78" w:rsidR="00726310" w:rsidRDefault="00BA0942">
      <w:pPr>
        <w:pStyle w:val="Heading3"/>
      </w:pPr>
      <w:r>
        <w:t>Do</w:t>
      </w:r>
      <w:r w:rsidR="00273367">
        <w:t xml:space="preserve"> </w:t>
      </w:r>
      <w:r>
        <w:t>immediately</w:t>
      </w:r>
      <w:r w:rsidR="00273367">
        <w:t xml:space="preserve"> </w:t>
      </w:r>
      <w:r>
        <w:t>notify</w:t>
      </w:r>
      <w:r w:rsidR="00273367">
        <w:t xml:space="preserve"> </w:t>
      </w:r>
      <w:r>
        <w:t>the</w:t>
      </w:r>
      <w:r w:rsidR="00273367">
        <w:t xml:space="preserve"> </w:t>
      </w:r>
      <w:r>
        <w:t>Office</w:t>
      </w:r>
      <w:r w:rsidR="00273367">
        <w:t xml:space="preserve"> </w:t>
      </w:r>
      <w:r>
        <w:t>of</w:t>
      </w:r>
      <w:r w:rsidR="00273367">
        <w:t xml:space="preserve"> </w:t>
      </w:r>
      <w:r>
        <w:t>the</w:t>
      </w:r>
      <w:r w:rsidR="00273367">
        <w:t xml:space="preserve"> </w:t>
      </w:r>
      <w:r w:rsidR="00A80BAF">
        <w:t>Superintendent-President</w:t>
      </w:r>
      <w:r w:rsidR="00273367">
        <w:t xml:space="preserve"> </w:t>
      </w:r>
      <w:r>
        <w:t>if</w:t>
      </w:r>
      <w:r w:rsidR="00273367">
        <w:t xml:space="preserve"> </w:t>
      </w:r>
      <w:r>
        <w:t>you</w:t>
      </w:r>
      <w:r w:rsidR="00273367">
        <w:t xml:space="preserve"> </w:t>
      </w:r>
      <w:r>
        <w:t>have</w:t>
      </w:r>
      <w:r w:rsidR="00273367">
        <w:t xml:space="preserve"> </w:t>
      </w:r>
      <w:r>
        <w:t>concerns</w:t>
      </w:r>
      <w:r w:rsidR="00273367">
        <w:t xml:space="preserve"> </w:t>
      </w:r>
      <w:r>
        <w:t>about</w:t>
      </w:r>
      <w:r w:rsidR="00273367">
        <w:t xml:space="preserve"> </w:t>
      </w:r>
      <w:r>
        <w:t>the</w:t>
      </w:r>
      <w:r w:rsidR="00273367">
        <w:t xml:space="preserve"> </w:t>
      </w:r>
      <w:r>
        <w:t>presence</w:t>
      </w:r>
      <w:r w:rsidR="00273367">
        <w:t xml:space="preserve"> </w:t>
      </w:r>
      <w:r>
        <w:t>of</w:t>
      </w:r>
      <w:r w:rsidR="00273367">
        <w:t xml:space="preserve"> </w:t>
      </w:r>
      <w:r>
        <w:t>federal</w:t>
      </w:r>
      <w:r w:rsidR="00273367">
        <w:t xml:space="preserve"> </w:t>
      </w:r>
      <w:r>
        <w:t>immigration</w:t>
      </w:r>
      <w:r w:rsidR="00273367">
        <w:t xml:space="preserve"> </w:t>
      </w:r>
      <w:r>
        <w:t>enforcement</w:t>
      </w:r>
      <w:r w:rsidR="00273367">
        <w:t xml:space="preserve"> </w:t>
      </w:r>
      <w:r>
        <w:t>officials</w:t>
      </w:r>
      <w:r w:rsidR="00273367">
        <w:t xml:space="preserve"> </w:t>
      </w:r>
      <w:r>
        <w:t>on</w:t>
      </w:r>
      <w:r w:rsidR="00273367">
        <w:t xml:space="preserve"> </w:t>
      </w:r>
      <w:r>
        <w:t>any</w:t>
      </w:r>
      <w:r w:rsidR="00273367">
        <w:t xml:space="preserve"> </w:t>
      </w:r>
      <w:r>
        <w:t>District</w:t>
      </w:r>
      <w:r w:rsidR="00273367">
        <w:t xml:space="preserve"> </w:t>
      </w:r>
      <w:r>
        <w:t>property.</w:t>
      </w:r>
    </w:p>
    <w:p w14:paraId="3EC4C6F5" w14:textId="0C747BAC" w:rsidR="00726310" w:rsidRDefault="00BA0942">
      <w:pPr>
        <w:pStyle w:val="Heading3"/>
      </w:pPr>
      <w:r>
        <w:t>If</w:t>
      </w:r>
      <w:r w:rsidR="00273367">
        <w:t xml:space="preserve"> </w:t>
      </w:r>
      <w:r>
        <w:t>after</w:t>
      </w:r>
      <w:r w:rsidR="00273367">
        <w:t xml:space="preserve"> </w:t>
      </w:r>
      <w:r>
        <w:t>hours</w:t>
      </w:r>
      <w:r w:rsidR="00273367">
        <w:t xml:space="preserve"> </w:t>
      </w:r>
      <w:r>
        <w:t>and</w:t>
      </w:r>
      <w:r w:rsidR="00273367">
        <w:t xml:space="preserve"> </w:t>
      </w:r>
      <w:r>
        <w:t>you</w:t>
      </w:r>
      <w:r w:rsidR="00273367">
        <w:t xml:space="preserve"> </w:t>
      </w:r>
      <w:r>
        <w:t>have</w:t>
      </w:r>
      <w:r w:rsidR="00273367">
        <w:t xml:space="preserve"> </w:t>
      </w:r>
      <w:r>
        <w:t>concerns,</w:t>
      </w:r>
      <w:r w:rsidR="00273367">
        <w:t xml:space="preserve"> </w:t>
      </w:r>
      <w:r>
        <w:t>do</w:t>
      </w:r>
      <w:r w:rsidR="00273367">
        <w:t xml:space="preserve"> </w:t>
      </w:r>
      <w:r>
        <w:t>contact</w:t>
      </w:r>
      <w:r w:rsidR="00273367">
        <w:t xml:space="preserve"> </w:t>
      </w:r>
      <w:r>
        <w:t>District</w:t>
      </w:r>
      <w:r w:rsidR="00273367">
        <w:t xml:space="preserve"> </w:t>
      </w:r>
      <w:r w:rsidR="0099492C">
        <w:t>Police</w:t>
      </w:r>
      <w:r w:rsidR="00273367">
        <w:t xml:space="preserve"> </w:t>
      </w:r>
      <w:r w:rsidR="0099492C">
        <w:t>&amp;</w:t>
      </w:r>
      <w:r w:rsidR="00273367">
        <w:t xml:space="preserve"> </w:t>
      </w:r>
      <w:r w:rsidR="0099492C">
        <w:t>College</w:t>
      </w:r>
      <w:r w:rsidR="00273367">
        <w:t xml:space="preserve"> </w:t>
      </w:r>
      <w:r w:rsidR="0099492C">
        <w:t>Safety</w:t>
      </w:r>
      <w:r w:rsidR="00273367">
        <w:t xml:space="preserve"> </w:t>
      </w:r>
      <w:r>
        <w:t>regarding</w:t>
      </w:r>
      <w:r w:rsidR="00273367">
        <w:t xml:space="preserve"> </w:t>
      </w:r>
      <w:r>
        <w:t>requests</w:t>
      </w:r>
      <w:r w:rsidR="00273367">
        <w:t xml:space="preserve"> </w:t>
      </w:r>
      <w:r>
        <w:t>made</w:t>
      </w:r>
      <w:r w:rsidR="00273367">
        <w:t xml:space="preserve"> </w:t>
      </w:r>
      <w:r>
        <w:t>by</w:t>
      </w:r>
      <w:r w:rsidR="00273367">
        <w:t xml:space="preserve"> </w:t>
      </w:r>
      <w:r>
        <w:t>federal</w:t>
      </w:r>
      <w:r w:rsidR="00273367">
        <w:t xml:space="preserve"> </w:t>
      </w:r>
      <w:r>
        <w:t>immigration</w:t>
      </w:r>
      <w:r w:rsidR="00273367">
        <w:t xml:space="preserve"> </w:t>
      </w:r>
      <w:r>
        <w:t>enforcement</w:t>
      </w:r>
      <w:r w:rsidR="00273367">
        <w:t xml:space="preserve"> </w:t>
      </w:r>
      <w:r>
        <w:t>officials.</w:t>
      </w:r>
      <w:r w:rsidR="00273367">
        <w:t xml:space="preserve"> </w:t>
      </w:r>
      <w:r>
        <w:t>District</w:t>
      </w:r>
      <w:r w:rsidR="00273367">
        <w:t xml:space="preserve"> </w:t>
      </w:r>
      <w:r w:rsidR="0099492C">
        <w:t>Police</w:t>
      </w:r>
      <w:r w:rsidR="00273367">
        <w:t xml:space="preserve"> </w:t>
      </w:r>
      <w:r w:rsidR="0099492C">
        <w:t>&amp;</w:t>
      </w:r>
      <w:r w:rsidR="00273367">
        <w:t xml:space="preserve"> </w:t>
      </w:r>
      <w:r w:rsidR="0099492C">
        <w:t>College</w:t>
      </w:r>
      <w:r w:rsidR="00273367">
        <w:t xml:space="preserve"> </w:t>
      </w:r>
      <w:r w:rsidR="0099492C">
        <w:t>Safety</w:t>
      </w:r>
      <w:r w:rsidR="00273367">
        <w:t xml:space="preserve"> </w:t>
      </w:r>
      <w:r>
        <w:t>will</w:t>
      </w:r>
      <w:r w:rsidR="00273367">
        <w:t xml:space="preserve"> </w:t>
      </w:r>
      <w:r>
        <w:t>work</w:t>
      </w:r>
      <w:r w:rsidR="00273367">
        <w:t xml:space="preserve"> </w:t>
      </w:r>
      <w:r>
        <w:t>in</w:t>
      </w:r>
      <w:r w:rsidR="00273367">
        <w:t xml:space="preserve"> </w:t>
      </w:r>
      <w:r>
        <w:t>concert</w:t>
      </w:r>
      <w:r w:rsidR="00273367">
        <w:t xml:space="preserve"> </w:t>
      </w:r>
      <w:r>
        <w:t>with</w:t>
      </w:r>
      <w:r w:rsidR="00273367">
        <w:t xml:space="preserve"> </w:t>
      </w:r>
      <w:r>
        <w:t>the</w:t>
      </w:r>
      <w:r w:rsidR="00273367">
        <w:t xml:space="preserve"> </w:t>
      </w:r>
      <w:r>
        <w:t>Of</w:t>
      </w:r>
      <w:r w:rsidR="001D2306">
        <w:t>fice</w:t>
      </w:r>
      <w:r w:rsidR="00273367">
        <w:t xml:space="preserve"> </w:t>
      </w:r>
      <w:r w:rsidR="001D2306">
        <w:t>of</w:t>
      </w:r>
      <w:r w:rsidR="00273367">
        <w:t xml:space="preserve"> </w:t>
      </w:r>
      <w:r w:rsidR="001D2306">
        <w:t>the</w:t>
      </w:r>
      <w:r w:rsidR="00273367">
        <w:t xml:space="preserve"> </w:t>
      </w:r>
      <w:r w:rsidR="00A80BAF">
        <w:t>Superintendent-President</w:t>
      </w:r>
      <w:r w:rsidR="00273367">
        <w:t xml:space="preserve"> </w:t>
      </w:r>
      <w:r>
        <w:t>or</w:t>
      </w:r>
      <w:r w:rsidR="00273367">
        <w:t xml:space="preserve"> </w:t>
      </w:r>
      <w:r>
        <w:t>designee</w:t>
      </w:r>
      <w:r w:rsidR="00273367">
        <w:t xml:space="preserve"> </w:t>
      </w:r>
      <w:r>
        <w:t>in</w:t>
      </w:r>
      <w:r w:rsidR="00273367">
        <w:t xml:space="preserve"> </w:t>
      </w:r>
      <w:r>
        <w:t>addressing</w:t>
      </w:r>
      <w:r w:rsidR="00273367">
        <w:t xml:space="preserve"> </w:t>
      </w:r>
      <w:r>
        <w:t>any</w:t>
      </w:r>
      <w:r w:rsidR="00273367">
        <w:t xml:space="preserve"> </w:t>
      </w:r>
      <w:r>
        <w:t>related</w:t>
      </w:r>
      <w:r w:rsidR="00273367">
        <w:t xml:space="preserve"> </w:t>
      </w:r>
      <w:r>
        <w:t>issues</w:t>
      </w:r>
      <w:r w:rsidR="00273367">
        <w:t xml:space="preserve"> </w:t>
      </w:r>
      <w:r>
        <w:t>requiring</w:t>
      </w:r>
      <w:r w:rsidR="00273367">
        <w:t xml:space="preserve"> </w:t>
      </w:r>
      <w:r>
        <w:t>attention,</w:t>
      </w:r>
      <w:r w:rsidR="00273367">
        <w:t xml:space="preserve"> </w:t>
      </w:r>
      <w:r>
        <w:t>to</w:t>
      </w:r>
      <w:r w:rsidR="00273367">
        <w:t xml:space="preserve"> </w:t>
      </w:r>
      <w:r>
        <w:t>the</w:t>
      </w:r>
      <w:r w:rsidR="00273367">
        <w:t xml:space="preserve"> </w:t>
      </w:r>
      <w:r>
        <w:t>extent</w:t>
      </w:r>
      <w:r w:rsidR="00273367">
        <w:t xml:space="preserve"> </w:t>
      </w:r>
      <w:r>
        <w:t>deemed</w:t>
      </w:r>
      <w:r w:rsidR="00273367">
        <w:t xml:space="preserve"> </w:t>
      </w:r>
      <w:r>
        <w:t>necessary.</w:t>
      </w:r>
    </w:p>
    <w:sectPr w:rsidR="00726310">
      <w:headerReference w:type="default" r:id="rId9"/>
      <w:headerReference w:type="first" r:id="rId1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4" w:author="Kathy Kottaras" w:date="2017-05-08T11:52:00Z" w:initials="KK">
    <w:p w14:paraId="4A02FDA9" w14:textId="35D25855" w:rsidR="000D211D" w:rsidRDefault="000D211D">
      <w:pPr>
        <w:pStyle w:val="CommentText"/>
      </w:pPr>
      <w:r>
        <w:rPr>
          <w:rStyle w:val="CommentReference"/>
        </w:rPr>
        <w:annotationRef/>
      </w:r>
      <w:r>
        <w:t>or search</w:t>
      </w:r>
    </w:p>
  </w:comment>
  <w:comment w:id="183" w:author="Current User" w:date="2017-05-08T11:56:00Z" w:initials="C">
    <w:p w14:paraId="556B1F7D" w14:textId="6C8A4E3D" w:rsidR="00C906F9" w:rsidRDefault="00C906F9">
      <w:pPr>
        <w:pStyle w:val="CommentText"/>
      </w:pPr>
      <w:r>
        <w:rPr>
          <w:rStyle w:val="CommentReference"/>
        </w:rPr>
        <w:annotationRef/>
      </w:r>
      <w:r>
        <w:t xml:space="preserve"> </w:t>
      </w:r>
      <w:r w:rsidR="000D211D">
        <w:t xml:space="preserve">See below for questions about policy. </w:t>
      </w:r>
      <w:r>
        <w:t>While ICE might not be on campus to apprehend, their very presence is seen as a threat to our students. Their uniforms represents a threat.</w:t>
      </w:r>
    </w:p>
  </w:comment>
  <w:comment w:id="204" w:author="Kathy Kottaras" w:date="2017-05-08T11:56:00Z" w:initials="KK">
    <w:p w14:paraId="34BFCEB3" w14:textId="7F41D85A" w:rsidR="00B34841" w:rsidRDefault="00B34841">
      <w:pPr>
        <w:pStyle w:val="CommentText"/>
      </w:pPr>
      <w:r>
        <w:rPr>
          <w:rStyle w:val="CommentReference"/>
        </w:rPr>
        <w:annotationRef/>
      </w:r>
      <w:r w:rsidR="000D211D">
        <w:t>The</w:t>
      </w:r>
      <w:r>
        <w:t xml:space="preserve"> law is </w:t>
      </w:r>
      <w:r w:rsidR="000D211D">
        <w:t xml:space="preserve">not </w:t>
      </w:r>
      <w:r>
        <w:t xml:space="preserve">as clear on this as the policy makes it sound. The District does have the authority to regulate the use of its own public spaces to at least some extent—for example, by regulating disruptive conduct. The District couldn’t single out federal law enforcement officers for special treatment because the Constitution prohibits a state or locality from directly regulating the federal government. But the District could potentially restrict </w:t>
      </w:r>
      <w:r w:rsidRPr="005A177D">
        <w:rPr>
          <w:i/>
        </w:rPr>
        <w:t>all</w:t>
      </w:r>
      <w:r>
        <w:t xml:space="preserve"> civil or administrative arrests on campus if it finds those activities are disruptive to the college. Or it could, for example, impose a policy requiring that any official who intends to make a civil or administrative arrest on campus receive prior approval from the Superintendent. If there is concern about the District’s authority to do those things, there could be language in the policy to the effect that the restriction applies only unless otherwise required by federal or state law. </w:t>
      </w:r>
    </w:p>
  </w:comment>
  <w:comment w:id="206" w:author="Current User" w:date="2017-05-05T14:52:00Z" w:initials="C">
    <w:p w14:paraId="22E1D8D2" w14:textId="54611E87" w:rsidR="00C906F9" w:rsidRDefault="00C906F9">
      <w:pPr>
        <w:pStyle w:val="CommentText"/>
      </w:pPr>
      <w:r>
        <w:rPr>
          <w:rStyle w:val="CommentReference"/>
        </w:rPr>
        <w:annotationRef/>
      </w:r>
      <w:r>
        <w:t>We should make clear which documents they can legally obtain with a warrant. Other districts (probably HS though) have made clear than Directory information would NOT be provided to ICE (see legal guidance document, yellow highlights on page 4 footnote 5). I discussed some of that with Chris already. It might depend on how our campus codes for AB540, and whether this directory information includes address and legal status)</w:t>
      </w:r>
    </w:p>
  </w:comment>
  <w:comment w:id="209" w:author="Current User" w:date="2017-05-08T11:59:00Z" w:initials="C">
    <w:p w14:paraId="34C81F51" w14:textId="196F3E6C" w:rsidR="00C906F9" w:rsidRDefault="00C906F9">
      <w:pPr>
        <w:pStyle w:val="CommentText"/>
      </w:pPr>
      <w:r>
        <w:rPr>
          <w:rStyle w:val="CommentReference"/>
        </w:rPr>
        <w:annotationRef/>
      </w:r>
      <w:r w:rsidR="001862D2">
        <w:t>Additional</w:t>
      </w:r>
      <w:r>
        <w:t xml:space="preserve"> steps</w:t>
      </w:r>
      <w:r w:rsidR="001862D2">
        <w:t xml:space="preserve"> need to be taken in particular. This needs to be translated into a step-by-step checklist, similar to the LAUSD document. </w:t>
      </w:r>
    </w:p>
  </w:comment>
  <w:comment w:id="210" w:author="Current User" w:date="2017-05-08T11:59:00Z" w:initials="C">
    <w:p w14:paraId="6BBD4EE6" w14:textId="1B46E929" w:rsidR="00344F8C" w:rsidRDefault="00344F8C">
      <w:pPr>
        <w:pStyle w:val="CommentText"/>
      </w:pPr>
      <w:r>
        <w:rPr>
          <w:rStyle w:val="CommentReference"/>
        </w:rPr>
        <w:annotationRef/>
      </w:r>
      <w:r>
        <w:t>The District should think of mandating training for faculty and staff to ensure that steps are understood be everybody, and maybe Safe Zone can become the instrument to accomplish that</w:t>
      </w:r>
      <w:r w:rsidR="001862D2">
        <w:t>.</w:t>
      </w:r>
    </w:p>
  </w:comment>
  <w:comment w:id="211" w:author="Current User" w:date="2017-05-05T14:53:00Z" w:initials="C">
    <w:p w14:paraId="24DE0B4B" w14:textId="6315201D" w:rsidR="00C906F9" w:rsidRDefault="00C906F9">
      <w:pPr>
        <w:pStyle w:val="CommentText"/>
      </w:pPr>
      <w:r>
        <w:rPr>
          <w:rStyle w:val="CommentReference"/>
        </w:rPr>
        <w:annotationRef/>
      </w:r>
      <w:r>
        <w:t>See comment 2 above</w:t>
      </w:r>
    </w:p>
  </w:comment>
  <w:comment w:id="212" w:author="Current User" w:date="2017-05-05T15:01:00Z" w:initials="C">
    <w:p w14:paraId="2F3D72F7" w14:textId="48098469" w:rsidR="00344F8C" w:rsidRDefault="00344F8C">
      <w:pPr>
        <w:pStyle w:val="CommentText"/>
      </w:pPr>
      <w:r>
        <w:rPr>
          <w:rStyle w:val="CommentReference"/>
        </w:rPr>
        <w:annotationRef/>
      </w:r>
      <w:r>
        <w:t>This does not necessarily mean student’s private information</w:t>
      </w:r>
    </w:p>
  </w:comment>
  <w:comment w:id="213" w:author="Kathy Kottaras" w:date="2017-05-06T16:53:00Z" w:initials="KK">
    <w:p w14:paraId="5264AC6E" w14:textId="77777777" w:rsidR="00B34841" w:rsidRDefault="00B34841" w:rsidP="00B34841">
      <w:pPr>
        <w:pStyle w:val="CommentText"/>
      </w:pPr>
      <w:r>
        <w:rPr>
          <w:rStyle w:val="CommentReference"/>
        </w:rPr>
        <w:annotationRef/>
      </w:r>
      <w:r>
        <w:t xml:space="preserve">change this to either a “court subpoena” or a “judicial subpoena” because ICE has broad power on its own to issue administrative subpoenas, which may or may not seek protected information. </w:t>
      </w:r>
    </w:p>
    <w:p w14:paraId="6EB04B14" w14:textId="7C3D2FEE" w:rsidR="00B34841" w:rsidRDefault="00B34841">
      <w:pPr>
        <w:pStyle w:val="CommentText"/>
      </w:pPr>
    </w:p>
  </w:comment>
  <w:comment w:id="218" w:author="Current User" w:date="2017-05-05T14:54:00Z" w:initials="C">
    <w:p w14:paraId="3C7DF61E" w14:textId="0820E241" w:rsidR="00C906F9" w:rsidRDefault="00C906F9">
      <w:pPr>
        <w:pStyle w:val="CommentText"/>
      </w:pPr>
      <w:r>
        <w:rPr>
          <w:rStyle w:val="CommentReference"/>
        </w:rPr>
        <w:annotationRef/>
      </w:r>
      <w:r>
        <w:t>Does the district need to campus police to develop a policy or would this resolution be enough?</w:t>
      </w:r>
    </w:p>
  </w:comment>
  <w:comment w:id="219" w:author="Kathy Kottaras" w:date="2017-05-08T12:01:00Z" w:initials="KK">
    <w:p w14:paraId="27D87D0D" w14:textId="7F674580" w:rsidR="001862D2" w:rsidRDefault="001862D2">
      <w:pPr>
        <w:pStyle w:val="CommentText"/>
      </w:pPr>
      <w:r>
        <w:rPr>
          <w:rStyle w:val="CommentReference"/>
        </w:rPr>
        <w:annotationRef/>
      </w:r>
      <w:r>
        <w:t xml:space="preserve">How has the campus police been trained to respond to ICE? (How will this change if SB-54 becomes law?) </w:t>
      </w:r>
    </w:p>
  </w:comment>
  <w:comment w:id="220" w:author="Current User" w:date="2017-05-05T14:56:00Z" w:initials="C">
    <w:p w14:paraId="72751C43" w14:textId="66D17D12" w:rsidR="0066396B" w:rsidRDefault="0066396B">
      <w:pPr>
        <w:pStyle w:val="CommentText"/>
      </w:pPr>
      <w:r>
        <w:rPr>
          <w:rStyle w:val="CommentReference"/>
        </w:rPr>
        <w:annotationRef/>
      </w:r>
      <w:r>
        <w:t>My few interactions with campus police have always be positive. I think a form needs to be developed to document those calls and ask the office on duty to provide some type of reference #, and they need to be trained to take those particular reports.</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85C9AB" w14:textId="77777777" w:rsidR="00C906F9" w:rsidRDefault="00C906F9">
      <w:r>
        <w:separator/>
      </w:r>
    </w:p>
  </w:endnote>
  <w:endnote w:type="continuationSeparator" w:id="0">
    <w:p w14:paraId="5C83EF3C" w14:textId="77777777" w:rsidR="00C906F9" w:rsidRDefault="00C906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SourceSansProLight">
    <w:altName w:val="Times New Roman"/>
    <w:charset w:val="00"/>
    <w:family w:val="auto"/>
    <w:pitch w:val="default"/>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42C9F1" w14:textId="77777777" w:rsidR="00C906F9" w:rsidRDefault="00C906F9">
      <w:r>
        <w:separator/>
      </w:r>
    </w:p>
  </w:footnote>
  <w:footnote w:type="continuationSeparator" w:id="0">
    <w:p w14:paraId="1EB6DCB4" w14:textId="77777777" w:rsidR="00C906F9" w:rsidRDefault="00C906F9">
      <w:r>
        <w:continuationSeparator/>
      </w:r>
    </w:p>
  </w:footnote>
  <w:footnote w:id="1">
    <w:p w14:paraId="4BA8E120" w14:textId="433D54B4" w:rsidR="00C906F9" w:rsidRDefault="00C906F9">
      <w:pPr>
        <w:pStyle w:val="FootnoteText"/>
      </w:pPr>
      <w:r>
        <w:rPr>
          <w:rStyle w:val="FootnoteReference"/>
        </w:rPr>
        <w:footnoteRef/>
      </w:r>
      <w:r>
        <w:tab/>
        <w:t xml:space="preserve">These Guidelines are largely based on the University of California’s March 20, 2017 “FAQs for employees about possible federal immigration enforcement actions on university property.” http://newsroom.ucla.edu/stories/faqs-for-employees-about-possible-federal-immigration-enforcement-actions-on-university-property . Last visited on April 28, 2017. The District’s guidelines </w:t>
      </w:r>
      <w:proofErr w:type="gramStart"/>
      <w:r>
        <w:t>are intended to be interpreted</w:t>
      </w:r>
      <w:proofErr w:type="gramEnd"/>
      <w:r>
        <w:t xml:space="preserve"> in a manner similar to any subsequent interpretation given with respect to the University of California’s guidance on issues addressed in the District’s guidelines.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4E0C492" w14:textId="77777777" w:rsidR="00C906F9" w:rsidRDefault="00254E7D">
    <w:pPr>
      <w:pStyle w:val="Header"/>
    </w:pPr>
    <w:sdt>
      <w:sdtPr>
        <w:id w:val="336816090"/>
        <w:docPartObj>
          <w:docPartGallery w:val="Watermarks"/>
          <w:docPartUnique/>
        </w:docPartObj>
      </w:sdtPr>
      <w:sdtEndPr/>
      <w:sdtContent>
        <w:r>
          <w:rPr>
            <w:noProof/>
            <w:lang w:eastAsia="zh-TW"/>
          </w:rPr>
          <w:pict w14:anchorId="25A2A712">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margin-left:384.1pt;margin-top:-47.3pt;width:102.95pt;height:31.05pt;z-index:-251657728;mso-position-horizontal-relative:margin;mso-position-vertical-relative:margin" o:allowincell="f" fillcolor="#404040 [2429]" stroked="f">
              <v:fill opacity="45875f"/>
              <v:textpath style="font-family:&quot;Calibri&quot;;font-size:1pt" string="DRAFT"/>
              <w10:wrap anchorx="margin" anchory="margin"/>
            </v:shape>
          </w:pict>
        </w:r>
      </w:sdtContent>
    </w:sdt>
    <w:r w:rsidR="00C906F9">
      <w:rPr>
        <w:noProof/>
      </w:rPr>
      <mc:AlternateContent>
        <mc:Choice Requires="wps">
          <w:drawing>
            <wp:anchor distT="0" distB="0" distL="114300" distR="114300" simplePos="0" relativeHeight="251657728" behindDoc="0" locked="1" layoutInCell="0" allowOverlap="1" wp14:anchorId="6BF029AA" wp14:editId="777B4D93">
              <wp:simplePos x="0" y="0"/>
              <wp:positionH relativeFrom="page">
                <wp:posOffset>255905</wp:posOffset>
              </wp:positionH>
              <mc:AlternateContent>
                <mc:Choice Requires="wp14">
                  <wp:positionV relativeFrom="page">
                    <wp14:pctPosVOffset>94000</wp14:pctPosVOffset>
                  </wp:positionV>
                </mc:Choice>
                <mc:Fallback>
                  <wp:positionV relativeFrom="page">
                    <wp:posOffset>9454515</wp:posOffset>
                  </wp:positionV>
                </mc:Fallback>
              </mc:AlternateContent>
              <wp:extent cx="795528" cy="402336"/>
              <wp:effectExtent l="0" t="0" r="5080" b="0"/>
              <wp:wrapNone/>
              <wp:docPr id="1" name="DocIDEP"/>
              <wp:cNvGraphicFramePr/>
              <a:graphic xmlns:a="http://schemas.openxmlformats.org/drawingml/2006/main">
                <a:graphicData uri="http://schemas.microsoft.com/office/word/2010/wordprocessingShape">
                  <wps:wsp>
                    <wps:cNvSpPr txBox="1"/>
                    <wps:spPr>
                      <a:xfrm>
                        <a:off x="0" y="0"/>
                        <a:ext cx="795528" cy="402336"/>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02C9CBC5" w14:textId="77777777" w:rsidR="00C906F9" w:rsidRDefault="00B34841">
                          <w:pPr>
                            <w:pStyle w:val="DocID"/>
                          </w:pPr>
                          <w:fldSimple w:instr="  DOCPROPERTY &quot;CUS_DocIDString&quot; ">
                            <w:r w:rsidR="00254E7D">
                              <w:t>005651.00042</w:t>
                            </w:r>
                            <w:r w:rsidR="00254E7D">
                              <w:br/>
                              <w:t>15764679.1</w:t>
                            </w:r>
                          </w:fldSimple>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DocIDEP" o:spid="_x0000_s1026" type="#_x0000_t202" style="position:absolute;margin-left:20.15pt;margin-top:0;width:62.65pt;height:31.7pt;z-index:251657728;visibility:visible;mso-wrap-style:square;mso-width-percent:0;mso-height-percent:0;mso-top-percent:940;mso-wrap-distance-left:9pt;mso-wrap-distance-top:0;mso-wrap-distance-right:9pt;mso-wrap-distance-bottom:0;mso-position-horizontal:absolute;mso-position-horizontal-relative:page;mso-position-vertical-relative:page;mso-width-percent:0;mso-height-percent:0;mso-top-percent:94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" o:allowincell="f" filled="f" stroked="f" strokeweight=".5pt">
              <v:textbox inset="0,0,0,0">
                <w:txbxContent>
                  <w:p w14:paraId="02C9CBC5" w14:textId="77777777" w:rsidR="00C906F9" w:rsidRDefault="00B34841">
                    <w:pPr>
                      <w:pStyle w:val="DocID"/>
                    </w:pPr>
                    <w:fldSimple w:instr="  DOCPROPERTY &quot;CUS_DocIDString&quot; ">
                      <w:r w:rsidR="00254E7D">
                        <w:t>005651.00042</w:t>
                      </w:r>
                      <w:r w:rsidR="00254E7D">
                        <w:br/>
                        <w:t>15764679.1</w:t>
                      </w:r>
                    </w:fldSimple>
                  </w:p>
                </w:txbxContent>
              </v:textbox>
              <w10:wrap anchorx="page" anchory="page"/>
              <w10:anchorlock/>
            </v:shape>
          </w:pict>
        </mc:Fallback>
      </mc:AlternateConten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FF1FB45" w14:textId="77777777" w:rsidR="00C906F9" w:rsidRDefault="00C906F9">
    <w:pPr>
      <w:pStyle w:val="Header"/>
    </w:pPr>
    <w:r>
      <w:rPr>
        <w:noProof/>
      </w:rPr>
      <mc:AlternateContent>
        <mc:Choice Requires="wps">
          <w:drawing>
            <wp:anchor distT="0" distB="0" distL="114300" distR="114300" simplePos="0" relativeHeight="251656704" behindDoc="0" locked="1" layoutInCell="0" allowOverlap="1" wp14:anchorId="505BF31E" wp14:editId="728AA355">
              <wp:simplePos x="0" y="0"/>
              <wp:positionH relativeFrom="page">
                <wp:posOffset>255905</wp:posOffset>
              </wp:positionH>
              <mc:AlternateContent>
                <mc:Choice Requires="wp14">
                  <wp:positionV relativeFrom="page">
                    <wp14:pctPosVOffset>94000</wp14:pctPosVOffset>
                  </wp:positionV>
                </mc:Choice>
                <mc:Fallback>
                  <wp:positionV relativeFrom="page">
                    <wp:posOffset>9454515</wp:posOffset>
                  </wp:positionV>
                </mc:Fallback>
              </mc:AlternateContent>
              <wp:extent cx="795528" cy="402336"/>
              <wp:effectExtent l="0" t="0" r="5080" b="0"/>
              <wp:wrapNone/>
              <wp:docPr id="8" name="DocIDEP"/>
              <wp:cNvGraphicFramePr/>
              <a:graphic xmlns:a="http://schemas.openxmlformats.org/drawingml/2006/main">
                <a:graphicData uri="http://schemas.microsoft.com/office/word/2010/wordprocessingShape">
                  <wps:wsp>
                    <wps:cNvSpPr txBox="1"/>
                    <wps:spPr>
                      <a:xfrm>
                        <a:off x="0" y="0"/>
                        <a:ext cx="795528" cy="402336"/>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E3BCEE5" w14:textId="77777777" w:rsidR="00C906F9" w:rsidRDefault="00B34841">
                          <w:pPr>
                            <w:pStyle w:val="DocID"/>
                          </w:pPr>
                          <w:fldSimple w:instr="  DOCPROPERTY &quot;CUS_DocIDString&quot; ">
                            <w:r w:rsidR="00254E7D">
                              <w:t>005651.00042</w:t>
                            </w:r>
                            <w:r w:rsidR="00254E7D">
                              <w:br/>
                              <w:t>15764679.1</w:t>
                            </w:r>
                          </w:fldSimple>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_x0000_s1027" type="#_x0000_t202" style="position:absolute;margin-left:20.15pt;margin-top:0;width:62.65pt;height:31.7pt;z-index:251656704;visibility:visible;mso-wrap-style:square;mso-width-percent:0;mso-height-percent:0;mso-top-percent:940;mso-wrap-distance-left:9pt;mso-wrap-distance-top:0;mso-wrap-distance-right:9pt;mso-wrap-distance-bottom:0;mso-position-horizontal:absolute;mso-position-horizontal-relative:page;mso-position-vertical-relative:page;mso-width-percent:0;mso-height-percent:0;mso-top-percent:94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" o:allowincell="f" filled="f" stroked="f" strokeweight=".5pt">
              <v:textbox inset="0,0,0,0">
                <w:txbxContent>
                  <w:p w14:paraId="5E3BCEE5" w14:textId="77777777" w:rsidR="00C906F9" w:rsidRDefault="00B34841">
                    <w:pPr>
                      <w:pStyle w:val="DocID"/>
                    </w:pPr>
                    <w:fldSimple w:instr="  DOCPROPERTY &quot;CUS_DocIDString&quot; ">
                      <w:r w:rsidR="00254E7D">
                        <w:t>005651.00042</w:t>
                      </w:r>
                      <w:r w:rsidR="00254E7D">
                        <w:br/>
                        <w:t>15764679.1</w:t>
                      </w:r>
                    </w:fldSimple>
                  </w:p>
                </w:txbxContent>
              </v:textbox>
              <w10:wrap anchorx="page" anchory="page"/>
              <w10:anchorlock/>
            </v:shap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8F49B44"/>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2F146F9A"/>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21285E2C"/>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453C7E38"/>
    <w:lvl w:ilvl="0">
      <w:start w:val="1"/>
      <w:numFmt w:val="decimal"/>
      <w:lvlText w:val="%1."/>
      <w:lvlJc w:val="left"/>
      <w:pPr>
        <w:tabs>
          <w:tab w:val="num" w:pos="720"/>
        </w:tabs>
        <w:ind w:left="720" w:hanging="360"/>
      </w:pPr>
    </w:lvl>
  </w:abstractNum>
  <w:abstractNum w:abstractNumId="4">
    <w:nsid w:val="FFFFFF80"/>
    <w:multiLevelType w:val="singleLevel"/>
    <w:tmpl w:val="4BC2AB9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E7843E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80C873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6A0341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58725EC0"/>
    <w:lvl w:ilvl="0">
      <w:start w:val="1"/>
      <w:numFmt w:val="decimal"/>
      <w:lvlText w:val="%1."/>
      <w:lvlJc w:val="left"/>
      <w:pPr>
        <w:tabs>
          <w:tab w:val="num" w:pos="360"/>
        </w:tabs>
        <w:ind w:left="360" w:hanging="360"/>
      </w:pPr>
    </w:lvl>
  </w:abstractNum>
  <w:abstractNum w:abstractNumId="9">
    <w:nsid w:val="FFFFFF89"/>
    <w:multiLevelType w:val="singleLevel"/>
    <w:tmpl w:val="4F52876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19E2379C"/>
    <w:multiLevelType w:val="singleLevel"/>
    <w:tmpl w:val="6BE22560"/>
    <w:lvl w:ilvl="0">
      <w:start w:val="1"/>
      <w:numFmt w:val="bullet"/>
      <w:lvlText w:val=""/>
      <w:lvlJc w:val="left"/>
      <w:pPr>
        <w:tabs>
          <w:tab w:val="num" w:pos="360"/>
        </w:tabs>
        <w:ind w:left="360" w:hanging="360"/>
      </w:pPr>
      <w:rPr>
        <w:rFonts w:ascii="Symbol" w:hAnsi="Symbol" w:hint="default"/>
      </w:rPr>
    </w:lvl>
  </w:abstractNum>
  <w:abstractNum w:abstractNumId="11">
    <w:nsid w:val="1B845FC8"/>
    <w:multiLevelType w:val="multilevel"/>
    <w:tmpl w:val="98D24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246D2D9A"/>
    <w:multiLevelType w:val="multilevel"/>
    <w:tmpl w:val="D44E2F8E"/>
    <w:lvl w:ilvl="0">
      <w:start w:val="1"/>
      <w:numFmt w:val="upperRoman"/>
      <w:lvlText w:val="%1."/>
      <w:lvlJc w:val="left"/>
      <w:pPr>
        <w:ind w:left="720" w:hanging="720"/>
      </w:pPr>
      <w:rPr>
        <w:rFonts w:cs="Times New Roman" w:hint="default"/>
        <w:vanish w:val="0"/>
        <w:u w:val="none"/>
      </w:rPr>
    </w:lvl>
    <w:lvl w:ilvl="1">
      <w:start w:val="1"/>
      <w:numFmt w:val="upperLetter"/>
      <w:lvlText w:val="%2."/>
      <w:lvlJc w:val="left"/>
      <w:pPr>
        <w:ind w:left="1440" w:hanging="720"/>
      </w:pPr>
      <w:rPr>
        <w:rFonts w:cs="Times New Roman" w:hint="default"/>
        <w:vanish w:val="0"/>
        <w:u w:val="none"/>
      </w:rPr>
    </w:lvl>
    <w:lvl w:ilvl="2">
      <w:start w:val="1"/>
      <w:numFmt w:val="decimal"/>
      <w:lvlText w:val="%3."/>
      <w:lvlJc w:val="left"/>
      <w:pPr>
        <w:ind w:left="2160" w:hanging="720"/>
      </w:pPr>
      <w:rPr>
        <w:rFonts w:cs="Times New Roman" w:hint="default"/>
        <w:b w:val="0"/>
        <w:i w:val="0"/>
        <w:vanish w:val="0"/>
        <w:u w:val="none"/>
      </w:rPr>
    </w:lvl>
    <w:lvl w:ilvl="3">
      <w:start w:val="1"/>
      <w:numFmt w:val="lowerLetter"/>
      <w:lvlText w:val="%4."/>
      <w:lvlJc w:val="left"/>
      <w:pPr>
        <w:ind w:left="2880" w:hanging="720"/>
      </w:pPr>
      <w:rPr>
        <w:rFonts w:cs="Times New Roman" w:hint="default"/>
        <w:b w:val="0"/>
        <w:i w:val="0"/>
        <w:vanish w:val="0"/>
        <w:u w:val="none"/>
      </w:rPr>
    </w:lvl>
    <w:lvl w:ilvl="4">
      <w:start w:val="1"/>
      <w:numFmt w:val="decimal"/>
      <w:lvlText w:val="%5)"/>
      <w:lvlJc w:val="left"/>
      <w:pPr>
        <w:ind w:left="3600" w:hanging="720"/>
      </w:pPr>
      <w:rPr>
        <w:rFonts w:cs="Times New Roman" w:hint="default"/>
        <w:vanish w:val="0"/>
        <w:u w:val="none"/>
      </w:rPr>
    </w:lvl>
    <w:lvl w:ilvl="5">
      <w:start w:val="1"/>
      <w:numFmt w:val="upperLetter"/>
      <w:lvlRestart w:val="0"/>
      <w:lvlText w:val="%6)"/>
      <w:lvlJc w:val="left"/>
      <w:pPr>
        <w:ind w:left="4320" w:hanging="720"/>
      </w:pPr>
      <w:rPr>
        <w:rFonts w:cs="Times New Roman" w:hint="default"/>
        <w:vanish w:val="0"/>
        <w:u w:val="none"/>
      </w:rPr>
    </w:lvl>
    <w:lvl w:ilvl="6">
      <w:start w:val="1"/>
      <w:numFmt w:val="lowerRoman"/>
      <w:lvlText w:val="%7)"/>
      <w:lvlJc w:val="left"/>
      <w:pPr>
        <w:ind w:left="5040" w:hanging="720"/>
      </w:pPr>
      <w:rPr>
        <w:rFonts w:hint="default"/>
        <w:vanish w:val="0"/>
        <w:u w:val="none"/>
      </w:rPr>
    </w:lvl>
    <w:lvl w:ilvl="7">
      <w:start w:val="1"/>
      <w:numFmt w:val="lowerLetter"/>
      <w:lvlText w:val="%8)"/>
      <w:lvlJc w:val="left"/>
      <w:pPr>
        <w:ind w:left="5760" w:hanging="720"/>
      </w:pPr>
      <w:rPr>
        <w:rFonts w:cs="Times New Roman" w:hint="default"/>
        <w:vanish w:val="0"/>
        <w:u w:val="none"/>
      </w:rPr>
    </w:lvl>
    <w:lvl w:ilvl="8">
      <w:start w:val="1"/>
      <w:numFmt w:val="decimal"/>
      <w:lvlText w:val="(%9)"/>
      <w:lvlJc w:val="left"/>
      <w:pPr>
        <w:ind w:left="6480" w:hanging="720"/>
      </w:pPr>
      <w:rPr>
        <w:rFonts w:cs="Times New Roman" w:hint="default"/>
        <w:vanish w:val="0"/>
        <w:u w:val="none"/>
      </w:rPr>
    </w:lvl>
  </w:abstractNum>
  <w:abstractNum w:abstractNumId="13">
    <w:nsid w:val="29A733EB"/>
    <w:multiLevelType w:val="multilevel"/>
    <w:tmpl w:val="C01EF172"/>
    <w:lvl w:ilvl="0">
      <w:start w:val="1"/>
      <w:numFmt w:val="upperRoman"/>
      <w:lvlText w:val="%1."/>
      <w:lvlJc w:val="left"/>
      <w:pPr>
        <w:tabs>
          <w:tab w:val="num" w:pos="720"/>
        </w:tabs>
        <w:ind w:left="720" w:hanging="720"/>
      </w:pPr>
      <w:rPr>
        <w:rFonts w:cs="Times New Roman" w:hint="default"/>
        <w:vanish w:val="0"/>
        <w:u w:val="none"/>
      </w:rPr>
    </w:lvl>
    <w:lvl w:ilvl="1">
      <w:start w:val="1"/>
      <w:numFmt w:val="upperLetter"/>
      <w:lvlText w:val="%2."/>
      <w:lvlJc w:val="left"/>
      <w:pPr>
        <w:tabs>
          <w:tab w:val="num" w:pos="1440"/>
        </w:tabs>
        <w:ind w:left="1440" w:hanging="720"/>
      </w:pPr>
      <w:rPr>
        <w:rFonts w:cs="Times New Roman" w:hint="default"/>
        <w:vanish w:val="0"/>
        <w:u w:val="none"/>
      </w:rPr>
    </w:lvl>
    <w:lvl w:ilvl="2">
      <w:start w:val="1"/>
      <w:numFmt w:val="decimal"/>
      <w:lvlText w:val="%3."/>
      <w:lvlJc w:val="left"/>
      <w:pPr>
        <w:tabs>
          <w:tab w:val="num" w:pos="2160"/>
        </w:tabs>
        <w:ind w:left="2160" w:hanging="720"/>
      </w:pPr>
      <w:rPr>
        <w:rFonts w:cs="Times New Roman" w:hint="default"/>
        <w:b w:val="0"/>
        <w:i w:val="0"/>
        <w:vanish w:val="0"/>
        <w:u w:val="none"/>
      </w:rPr>
    </w:lvl>
    <w:lvl w:ilvl="3">
      <w:start w:val="1"/>
      <w:numFmt w:val="lowerLetter"/>
      <w:lvlText w:val="%4."/>
      <w:lvlJc w:val="left"/>
      <w:pPr>
        <w:tabs>
          <w:tab w:val="num" w:pos="2880"/>
        </w:tabs>
        <w:ind w:left="2880" w:hanging="720"/>
      </w:pPr>
      <w:rPr>
        <w:rFonts w:cs="Times New Roman" w:hint="default"/>
        <w:b w:val="0"/>
        <w:i w:val="0"/>
        <w:vanish w:val="0"/>
        <w:u w:val="none"/>
      </w:rPr>
    </w:lvl>
    <w:lvl w:ilvl="4">
      <w:start w:val="1"/>
      <w:numFmt w:val="decimal"/>
      <w:lvlText w:val="%5)"/>
      <w:lvlJc w:val="left"/>
      <w:pPr>
        <w:tabs>
          <w:tab w:val="num" w:pos="3600"/>
        </w:tabs>
        <w:ind w:left="3600" w:hanging="720"/>
      </w:pPr>
      <w:rPr>
        <w:rFonts w:cs="Times New Roman" w:hint="default"/>
        <w:vanish w:val="0"/>
        <w:u w:val="none"/>
      </w:rPr>
    </w:lvl>
    <w:lvl w:ilvl="5">
      <w:start w:val="1"/>
      <w:numFmt w:val="upperLetter"/>
      <w:lvlRestart w:val="0"/>
      <w:lvlText w:val="%6)"/>
      <w:lvlJc w:val="left"/>
      <w:pPr>
        <w:tabs>
          <w:tab w:val="num" w:pos="4320"/>
        </w:tabs>
        <w:ind w:left="4320" w:hanging="720"/>
      </w:pPr>
      <w:rPr>
        <w:rFonts w:cs="Times New Roman" w:hint="default"/>
        <w:vanish w:val="0"/>
        <w:u w:val="none"/>
      </w:rPr>
    </w:lvl>
    <w:lvl w:ilvl="6">
      <w:start w:val="1"/>
      <w:numFmt w:val="lowerRoman"/>
      <w:lvlText w:val="%7)"/>
      <w:lvlJc w:val="left"/>
      <w:pPr>
        <w:tabs>
          <w:tab w:val="num" w:pos="1440"/>
        </w:tabs>
        <w:ind w:left="1440" w:hanging="720"/>
      </w:pPr>
      <w:rPr>
        <w:rFonts w:hint="default"/>
        <w:vanish w:val="0"/>
        <w:u w:val="none"/>
      </w:rPr>
    </w:lvl>
    <w:lvl w:ilvl="7">
      <w:start w:val="1"/>
      <w:numFmt w:val="lowerLetter"/>
      <w:lvlText w:val="%8)"/>
      <w:lvlJc w:val="left"/>
      <w:pPr>
        <w:tabs>
          <w:tab w:val="num" w:pos="2160"/>
        </w:tabs>
        <w:ind w:left="2160" w:hanging="720"/>
      </w:pPr>
      <w:rPr>
        <w:rFonts w:cs="Times New Roman" w:hint="default"/>
        <w:vanish w:val="0"/>
        <w:u w:val="none"/>
      </w:rPr>
    </w:lvl>
    <w:lvl w:ilvl="8">
      <w:start w:val="1"/>
      <w:numFmt w:val="decimal"/>
      <w:lvlText w:val="(%9)"/>
      <w:lvlJc w:val="left"/>
      <w:pPr>
        <w:tabs>
          <w:tab w:val="num" w:pos="2880"/>
        </w:tabs>
        <w:ind w:left="2880" w:hanging="720"/>
      </w:pPr>
      <w:rPr>
        <w:rFonts w:cs="Times New Roman" w:hint="default"/>
        <w:vanish w:val="0"/>
        <w:u w:val="none"/>
      </w:rPr>
    </w:lvl>
  </w:abstractNum>
  <w:abstractNum w:abstractNumId="14">
    <w:nsid w:val="416B790A"/>
    <w:multiLevelType w:val="multilevel"/>
    <w:tmpl w:val="A3BC0186"/>
    <w:lvl w:ilvl="0">
      <w:start w:val="1"/>
      <w:numFmt w:val="upperRoman"/>
      <w:lvlText w:val="%1."/>
      <w:lvlJc w:val="left"/>
      <w:pPr>
        <w:tabs>
          <w:tab w:val="num" w:pos="720"/>
        </w:tabs>
        <w:ind w:left="720" w:hanging="720"/>
      </w:pPr>
      <w:rPr>
        <w:rFonts w:cs="Times New Roman" w:hint="default"/>
        <w:vanish w:val="0"/>
        <w:u w:val="none"/>
      </w:rPr>
    </w:lvl>
    <w:lvl w:ilvl="1">
      <w:start w:val="1"/>
      <w:numFmt w:val="lowerLetter"/>
      <w:lvlText w:val="%2."/>
      <w:lvlJc w:val="left"/>
      <w:pPr>
        <w:tabs>
          <w:tab w:val="num" w:pos="1440"/>
        </w:tabs>
        <w:ind w:left="1440" w:hanging="720"/>
      </w:pPr>
      <w:rPr>
        <w:rFonts w:cs="Times New Roman" w:hint="default"/>
        <w:vanish w:val="0"/>
        <w:u w:val="none"/>
      </w:rPr>
    </w:lvl>
    <w:lvl w:ilvl="2">
      <w:start w:val="1"/>
      <w:numFmt w:val="lowerRoman"/>
      <w:lvlText w:val="%3."/>
      <w:lvlJc w:val="left"/>
      <w:pPr>
        <w:tabs>
          <w:tab w:val="num" w:pos="2160"/>
        </w:tabs>
        <w:ind w:left="2160" w:hanging="720"/>
      </w:pPr>
      <w:rPr>
        <w:rFonts w:cs="Times New Roman" w:hint="default"/>
        <w:b w:val="0"/>
        <w:i w:val="0"/>
        <w:vanish w:val="0"/>
        <w:u w:val="none"/>
      </w:rPr>
    </w:lvl>
    <w:lvl w:ilvl="3">
      <w:start w:val="1"/>
      <w:numFmt w:val="decimal"/>
      <w:lvlText w:val="%4)"/>
      <w:lvlJc w:val="left"/>
      <w:pPr>
        <w:tabs>
          <w:tab w:val="num" w:pos="2880"/>
        </w:tabs>
        <w:ind w:left="2880" w:hanging="720"/>
      </w:pPr>
      <w:rPr>
        <w:rFonts w:cs="Times New Roman" w:hint="default"/>
        <w:b w:val="0"/>
        <w:i w:val="0"/>
        <w:vanish w:val="0"/>
        <w:u w:val="none"/>
      </w:rPr>
    </w:lvl>
    <w:lvl w:ilvl="4">
      <w:start w:val="1"/>
      <w:numFmt w:val="lowerLetter"/>
      <w:lvlText w:val="%5)"/>
      <w:lvlJc w:val="left"/>
      <w:pPr>
        <w:tabs>
          <w:tab w:val="num" w:pos="3600"/>
        </w:tabs>
        <w:ind w:left="3600" w:hanging="720"/>
      </w:pPr>
      <w:rPr>
        <w:rFonts w:cs="Times New Roman" w:hint="default"/>
        <w:vanish w:val="0"/>
        <w:u w:val="none"/>
      </w:rPr>
    </w:lvl>
    <w:lvl w:ilvl="5">
      <w:start w:val="1"/>
      <w:numFmt w:val="lowerRoman"/>
      <w:lvlRestart w:val="0"/>
      <w:lvlText w:val="(%6)"/>
      <w:lvlJc w:val="left"/>
      <w:pPr>
        <w:tabs>
          <w:tab w:val="num" w:pos="4320"/>
        </w:tabs>
        <w:ind w:left="4320" w:hanging="720"/>
      </w:pPr>
      <w:rPr>
        <w:rFonts w:cs="Times New Roman" w:hint="default"/>
        <w:vanish w:val="0"/>
        <w:u w:val="none"/>
      </w:rPr>
    </w:lvl>
    <w:lvl w:ilvl="6">
      <w:start w:val="1"/>
      <w:numFmt w:val="bullet"/>
      <w:lvlText w:val=""/>
      <w:lvlJc w:val="left"/>
      <w:pPr>
        <w:tabs>
          <w:tab w:val="num" w:pos="1440"/>
        </w:tabs>
        <w:ind w:left="1440" w:hanging="720"/>
      </w:pPr>
      <w:rPr>
        <w:rFonts w:ascii="Symbol" w:hAnsi="Symbol" w:hint="default"/>
        <w:vanish w:val="0"/>
        <w:u w:val="none"/>
      </w:rPr>
    </w:lvl>
    <w:lvl w:ilvl="7">
      <w:start w:val="1"/>
      <w:numFmt w:val="upperLetter"/>
      <w:lvlText w:val="%8."/>
      <w:lvlJc w:val="left"/>
      <w:pPr>
        <w:tabs>
          <w:tab w:val="num" w:pos="2160"/>
        </w:tabs>
        <w:ind w:left="2160" w:hanging="720"/>
      </w:pPr>
      <w:rPr>
        <w:rFonts w:cs="Times New Roman" w:hint="default"/>
        <w:vanish w:val="0"/>
        <w:u w:val="none"/>
      </w:rPr>
    </w:lvl>
    <w:lvl w:ilvl="8">
      <w:start w:val="1"/>
      <w:numFmt w:val="decimal"/>
      <w:lvlText w:val="%9."/>
      <w:lvlJc w:val="left"/>
      <w:pPr>
        <w:tabs>
          <w:tab w:val="num" w:pos="2880"/>
        </w:tabs>
        <w:ind w:left="2880" w:hanging="720"/>
      </w:pPr>
      <w:rPr>
        <w:rFonts w:cs="Times New Roman" w:hint="default"/>
        <w:vanish w:val="0"/>
        <w:u w:val="none"/>
      </w:rPr>
    </w:lvl>
  </w:abstractNum>
  <w:abstractNum w:abstractNumId="15">
    <w:nsid w:val="420E59DA"/>
    <w:multiLevelType w:val="multilevel"/>
    <w:tmpl w:val="0980DA62"/>
    <w:lvl w:ilvl="0">
      <w:start w:val="1"/>
      <w:numFmt w:val="upperRoman"/>
      <w:lvlText w:val="%1."/>
      <w:lvlJc w:val="left"/>
      <w:pPr>
        <w:tabs>
          <w:tab w:val="num" w:pos="720"/>
        </w:tabs>
        <w:ind w:left="720" w:hanging="720"/>
      </w:pPr>
      <w:rPr>
        <w:rFonts w:cs="Times New Roman" w:hint="default"/>
        <w:vanish w:val="0"/>
        <w:u w:val="none"/>
      </w:rPr>
    </w:lvl>
    <w:lvl w:ilvl="1">
      <w:start w:val="1"/>
      <w:numFmt w:val="upperLetter"/>
      <w:lvlText w:val="%2."/>
      <w:lvlJc w:val="left"/>
      <w:pPr>
        <w:tabs>
          <w:tab w:val="num" w:pos="1440"/>
        </w:tabs>
        <w:ind w:left="1440" w:hanging="720"/>
      </w:pPr>
      <w:rPr>
        <w:rFonts w:cs="Times New Roman" w:hint="default"/>
        <w:vanish w:val="0"/>
        <w:u w:val="none"/>
      </w:rPr>
    </w:lvl>
    <w:lvl w:ilvl="2">
      <w:start w:val="1"/>
      <w:numFmt w:val="decimal"/>
      <w:lvlText w:val="%3."/>
      <w:lvlJc w:val="left"/>
      <w:pPr>
        <w:tabs>
          <w:tab w:val="num" w:pos="2160"/>
        </w:tabs>
        <w:ind w:left="2160" w:hanging="720"/>
      </w:pPr>
      <w:rPr>
        <w:rFonts w:cs="Times New Roman" w:hint="default"/>
        <w:b w:val="0"/>
        <w:i w:val="0"/>
        <w:vanish w:val="0"/>
        <w:u w:val="none"/>
      </w:rPr>
    </w:lvl>
    <w:lvl w:ilvl="3">
      <w:start w:val="1"/>
      <w:numFmt w:val="lowerLetter"/>
      <w:lvlText w:val="%4."/>
      <w:lvlJc w:val="left"/>
      <w:pPr>
        <w:tabs>
          <w:tab w:val="num" w:pos="2880"/>
        </w:tabs>
        <w:ind w:left="2880" w:hanging="720"/>
      </w:pPr>
      <w:rPr>
        <w:rFonts w:cs="Times New Roman" w:hint="default"/>
        <w:b w:val="0"/>
        <w:i w:val="0"/>
        <w:vanish w:val="0"/>
        <w:u w:val="none"/>
      </w:rPr>
    </w:lvl>
    <w:lvl w:ilvl="4">
      <w:start w:val="1"/>
      <w:numFmt w:val="decimal"/>
      <w:lvlText w:val="%5)"/>
      <w:lvlJc w:val="left"/>
      <w:pPr>
        <w:tabs>
          <w:tab w:val="num" w:pos="3600"/>
        </w:tabs>
        <w:ind w:left="3600" w:hanging="720"/>
      </w:pPr>
      <w:rPr>
        <w:rFonts w:cs="Times New Roman" w:hint="default"/>
        <w:vanish w:val="0"/>
        <w:u w:val="none"/>
      </w:rPr>
    </w:lvl>
    <w:lvl w:ilvl="5">
      <w:start w:val="1"/>
      <w:numFmt w:val="lowerLetter"/>
      <w:lvlRestart w:val="0"/>
      <w:lvlText w:val="%6)"/>
      <w:lvlJc w:val="left"/>
      <w:pPr>
        <w:tabs>
          <w:tab w:val="num" w:pos="4320"/>
        </w:tabs>
        <w:ind w:left="4320" w:hanging="720"/>
      </w:pPr>
      <w:rPr>
        <w:rFonts w:cs="Times New Roman" w:hint="default"/>
        <w:vanish w:val="0"/>
        <w:u w:val="none"/>
      </w:rPr>
    </w:lvl>
    <w:lvl w:ilvl="6">
      <w:start w:val="1"/>
      <w:numFmt w:val="bullet"/>
      <w:lvlText w:val=""/>
      <w:lvlJc w:val="left"/>
      <w:pPr>
        <w:tabs>
          <w:tab w:val="num" w:pos="1440"/>
        </w:tabs>
        <w:ind w:left="1440" w:hanging="720"/>
      </w:pPr>
      <w:rPr>
        <w:rFonts w:ascii="Symbol" w:hAnsi="Symbol" w:hint="default"/>
        <w:vanish w:val="0"/>
        <w:u w:val="none"/>
      </w:rPr>
    </w:lvl>
    <w:lvl w:ilvl="7">
      <w:start w:val="1"/>
      <w:numFmt w:val="upperLetter"/>
      <w:lvlText w:val="%8."/>
      <w:lvlJc w:val="left"/>
      <w:pPr>
        <w:tabs>
          <w:tab w:val="num" w:pos="2160"/>
        </w:tabs>
        <w:ind w:left="2160" w:hanging="720"/>
      </w:pPr>
      <w:rPr>
        <w:rFonts w:cs="Times New Roman" w:hint="default"/>
        <w:vanish w:val="0"/>
        <w:u w:val="none"/>
      </w:rPr>
    </w:lvl>
    <w:lvl w:ilvl="8">
      <w:start w:val="1"/>
      <w:numFmt w:val="decimal"/>
      <w:lvlText w:val="%9."/>
      <w:lvlJc w:val="left"/>
      <w:pPr>
        <w:tabs>
          <w:tab w:val="num" w:pos="2880"/>
        </w:tabs>
        <w:ind w:left="2880" w:hanging="720"/>
      </w:pPr>
      <w:rPr>
        <w:rFonts w:cs="Times New Roman" w:hint="default"/>
        <w:vanish w:val="0"/>
        <w:u w:val="none"/>
      </w:rPr>
    </w:lvl>
  </w:abstractNum>
  <w:abstractNum w:abstractNumId="16">
    <w:nsid w:val="50370C0C"/>
    <w:multiLevelType w:val="multilevel"/>
    <w:tmpl w:val="34946D14"/>
    <w:lvl w:ilvl="0">
      <w:start w:val="1"/>
      <w:numFmt w:val="upperRoman"/>
      <w:lvlText w:val="%1."/>
      <w:lvlJc w:val="left"/>
      <w:pPr>
        <w:tabs>
          <w:tab w:val="num" w:pos="720"/>
        </w:tabs>
        <w:ind w:left="720" w:hanging="720"/>
      </w:pPr>
      <w:rPr>
        <w:rFonts w:cs="Times New Roman" w:hint="default"/>
        <w:vanish w:val="0"/>
        <w:u w:val="none"/>
      </w:rPr>
    </w:lvl>
    <w:lvl w:ilvl="1">
      <w:start w:val="1"/>
      <w:numFmt w:val="lowerLetter"/>
      <w:lvlText w:val="(%2)"/>
      <w:lvlJc w:val="left"/>
      <w:pPr>
        <w:tabs>
          <w:tab w:val="num" w:pos="1440"/>
        </w:tabs>
        <w:ind w:left="1440" w:hanging="720"/>
      </w:pPr>
      <w:rPr>
        <w:rFonts w:cs="Times New Roman" w:hint="default"/>
        <w:vanish w:val="0"/>
        <w:u w:val="none"/>
      </w:rPr>
    </w:lvl>
    <w:lvl w:ilvl="2">
      <w:start w:val="1"/>
      <w:numFmt w:val="lowerRoman"/>
      <w:lvlText w:val="(%3)"/>
      <w:lvlJc w:val="left"/>
      <w:pPr>
        <w:tabs>
          <w:tab w:val="num" w:pos="2160"/>
        </w:tabs>
        <w:ind w:left="2160" w:hanging="720"/>
      </w:pPr>
      <w:rPr>
        <w:rFonts w:cs="Times New Roman" w:hint="default"/>
        <w:b w:val="0"/>
        <w:i w:val="0"/>
        <w:vanish w:val="0"/>
        <w:u w:val="none"/>
      </w:rPr>
    </w:lvl>
    <w:lvl w:ilvl="3">
      <w:start w:val="1"/>
      <w:numFmt w:val="decimal"/>
      <w:lvlText w:val="(%4)"/>
      <w:lvlJc w:val="left"/>
      <w:pPr>
        <w:tabs>
          <w:tab w:val="num" w:pos="2880"/>
        </w:tabs>
        <w:ind w:left="2880" w:hanging="720"/>
      </w:pPr>
      <w:rPr>
        <w:rFonts w:cs="Times New Roman" w:hint="default"/>
        <w:b w:val="0"/>
        <w:i w:val="0"/>
        <w:vanish w:val="0"/>
        <w:u w:val="none"/>
      </w:rPr>
    </w:lvl>
    <w:lvl w:ilvl="4">
      <w:start w:val="1"/>
      <w:numFmt w:val="upperLetter"/>
      <w:lvlText w:val="(%5)"/>
      <w:lvlJc w:val="left"/>
      <w:pPr>
        <w:tabs>
          <w:tab w:val="num" w:pos="3600"/>
        </w:tabs>
        <w:ind w:left="3600" w:hanging="720"/>
      </w:pPr>
      <w:rPr>
        <w:rFonts w:cs="Times New Roman" w:hint="default"/>
        <w:vanish w:val="0"/>
        <w:u w:val="none"/>
      </w:rPr>
    </w:lvl>
    <w:lvl w:ilvl="5">
      <w:start w:val="1"/>
      <w:numFmt w:val="lowerRoman"/>
      <w:lvlRestart w:val="0"/>
      <w:lvlText w:val="(%6)"/>
      <w:lvlJc w:val="left"/>
      <w:pPr>
        <w:tabs>
          <w:tab w:val="num" w:pos="4320"/>
        </w:tabs>
        <w:ind w:left="4320" w:hanging="720"/>
      </w:pPr>
      <w:rPr>
        <w:rFonts w:cs="Times New Roman" w:hint="default"/>
        <w:vanish w:val="0"/>
        <w:u w:val="none"/>
      </w:rPr>
    </w:lvl>
    <w:lvl w:ilvl="6">
      <w:start w:val="1"/>
      <w:numFmt w:val="upperRoman"/>
      <w:lvlText w:val="%7."/>
      <w:lvlJc w:val="left"/>
      <w:pPr>
        <w:tabs>
          <w:tab w:val="num" w:pos="1440"/>
        </w:tabs>
        <w:ind w:left="1440" w:hanging="720"/>
      </w:pPr>
      <w:rPr>
        <w:rFonts w:cs="Times New Roman" w:hint="default"/>
        <w:vanish w:val="0"/>
        <w:u w:val="none"/>
      </w:rPr>
    </w:lvl>
    <w:lvl w:ilvl="7">
      <w:start w:val="1"/>
      <w:numFmt w:val="upperLetter"/>
      <w:lvlText w:val="%8."/>
      <w:lvlJc w:val="left"/>
      <w:pPr>
        <w:tabs>
          <w:tab w:val="num" w:pos="2160"/>
        </w:tabs>
        <w:ind w:left="2160" w:hanging="720"/>
      </w:pPr>
      <w:rPr>
        <w:rFonts w:cs="Times New Roman" w:hint="default"/>
        <w:vanish w:val="0"/>
        <w:u w:val="none"/>
      </w:rPr>
    </w:lvl>
    <w:lvl w:ilvl="8">
      <w:start w:val="1"/>
      <w:numFmt w:val="decimal"/>
      <w:lvlText w:val="%9."/>
      <w:lvlJc w:val="left"/>
      <w:pPr>
        <w:tabs>
          <w:tab w:val="num" w:pos="2880"/>
        </w:tabs>
        <w:ind w:left="2880" w:hanging="720"/>
      </w:pPr>
      <w:rPr>
        <w:rFonts w:cs="Times New Roman" w:hint="default"/>
        <w:vanish w:val="0"/>
        <w:u w:val="none"/>
      </w:rPr>
    </w:lvl>
  </w:abstractNum>
  <w:abstractNum w:abstractNumId="17">
    <w:nsid w:val="5AC04A7F"/>
    <w:multiLevelType w:val="singleLevel"/>
    <w:tmpl w:val="F7504BFE"/>
    <w:lvl w:ilvl="0">
      <w:start w:val="1"/>
      <w:numFmt w:val="decimal"/>
      <w:lvlText w:val="%1."/>
      <w:lvlJc w:val="left"/>
      <w:pPr>
        <w:tabs>
          <w:tab w:val="num" w:pos="360"/>
        </w:tabs>
        <w:ind w:left="360" w:hanging="360"/>
      </w:pPr>
      <w:rPr>
        <w:rFonts w:cs="Times New Roman"/>
      </w:rPr>
    </w:lvl>
  </w:abstractNum>
  <w:abstractNum w:abstractNumId="18">
    <w:nsid w:val="6398130B"/>
    <w:multiLevelType w:val="multilevel"/>
    <w:tmpl w:val="557E3E88"/>
    <w:lvl w:ilvl="0">
      <w:start w:val="1"/>
      <w:numFmt w:val="upperRoman"/>
      <w:lvlText w:val="%1."/>
      <w:lvlJc w:val="left"/>
      <w:pPr>
        <w:ind w:left="720" w:hanging="720"/>
      </w:pPr>
      <w:rPr>
        <w:rFonts w:cs="Times New Roman" w:hint="default"/>
        <w:vanish w:val="0"/>
        <w:u w:val="none"/>
      </w:rPr>
    </w:lvl>
    <w:lvl w:ilvl="1">
      <w:start w:val="1"/>
      <w:numFmt w:val="upperLetter"/>
      <w:lvlText w:val="%2."/>
      <w:lvlJc w:val="left"/>
      <w:pPr>
        <w:ind w:left="1440" w:hanging="720"/>
      </w:pPr>
      <w:rPr>
        <w:rFonts w:cs="Times New Roman" w:hint="default"/>
        <w:vanish w:val="0"/>
        <w:u w:val="none"/>
      </w:rPr>
    </w:lvl>
    <w:lvl w:ilvl="2">
      <w:start w:val="1"/>
      <w:numFmt w:val="decimal"/>
      <w:lvlText w:val="%3."/>
      <w:lvlJc w:val="left"/>
      <w:pPr>
        <w:ind w:left="2160" w:hanging="720"/>
      </w:pPr>
      <w:rPr>
        <w:rFonts w:cs="Times New Roman" w:hint="default"/>
        <w:b w:val="0"/>
        <w:i w:val="0"/>
        <w:vanish w:val="0"/>
        <w:u w:val="none"/>
      </w:rPr>
    </w:lvl>
    <w:lvl w:ilvl="3">
      <w:start w:val="1"/>
      <w:numFmt w:val="lowerLetter"/>
      <w:lvlText w:val="%4."/>
      <w:lvlJc w:val="left"/>
      <w:pPr>
        <w:ind w:left="2880" w:hanging="720"/>
      </w:pPr>
      <w:rPr>
        <w:rFonts w:cs="Times New Roman" w:hint="default"/>
        <w:b w:val="0"/>
        <w:i w:val="0"/>
        <w:vanish w:val="0"/>
        <w:u w:val="none"/>
      </w:rPr>
    </w:lvl>
    <w:lvl w:ilvl="4">
      <w:start w:val="1"/>
      <w:numFmt w:val="decimal"/>
      <w:lvlText w:val="%5)"/>
      <w:lvlJc w:val="left"/>
      <w:pPr>
        <w:ind w:left="3600" w:hanging="720"/>
      </w:pPr>
      <w:rPr>
        <w:rFonts w:cs="Times New Roman" w:hint="default"/>
        <w:vanish w:val="0"/>
        <w:u w:val="none"/>
      </w:rPr>
    </w:lvl>
    <w:lvl w:ilvl="5">
      <w:start w:val="1"/>
      <w:numFmt w:val="upperLetter"/>
      <w:lvlRestart w:val="0"/>
      <w:lvlText w:val="%6)"/>
      <w:lvlJc w:val="left"/>
      <w:pPr>
        <w:ind w:left="4320" w:hanging="720"/>
      </w:pPr>
      <w:rPr>
        <w:rFonts w:cs="Times New Roman" w:hint="default"/>
        <w:vanish w:val="0"/>
        <w:u w:val="none"/>
      </w:rPr>
    </w:lvl>
    <w:lvl w:ilvl="6">
      <w:start w:val="1"/>
      <w:numFmt w:val="lowerRoman"/>
      <w:lvlText w:val="%7)"/>
      <w:lvlJc w:val="left"/>
      <w:pPr>
        <w:ind w:left="5040" w:hanging="720"/>
      </w:pPr>
      <w:rPr>
        <w:rFonts w:hint="default"/>
        <w:vanish w:val="0"/>
        <w:u w:val="none"/>
      </w:rPr>
    </w:lvl>
    <w:lvl w:ilvl="7">
      <w:start w:val="1"/>
      <w:numFmt w:val="lowerLetter"/>
      <w:lvlText w:val="%8)"/>
      <w:lvlJc w:val="left"/>
      <w:pPr>
        <w:ind w:left="5760" w:hanging="720"/>
      </w:pPr>
      <w:rPr>
        <w:rFonts w:cs="Times New Roman" w:hint="default"/>
        <w:vanish w:val="0"/>
        <w:u w:val="none"/>
      </w:rPr>
    </w:lvl>
    <w:lvl w:ilvl="8">
      <w:start w:val="1"/>
      <w:numFmt w:val="decimal"/>
      <w:lvlText w:val="(%9)"/>
      <w:lvlJc w:val="left"/>
      <w:pPr>
        <w:ind w:left="6480" w:hanging="720"/>
      </w:pPr>
      <w:rPr>
        <w:rFonts w:cs="Times New Roman" w:hint="default"/>
        <w:vanish w:val="0"/>
        <w:u w:val="none"/>
      </w:rPr>
    </w:lvl>
  </w:abstractNum>
  <w:abstractNum w:abstractNumId="19">
    <w:nsid w:val="65327644"/>
    <w:multiLevelType w:val="multilevel"/>
    <w:tmpl w:val="5D70E9D0"/>
    <w:lvl w:ilvl="0">
      <w:start w:val="1"/>
      <w:numFmt w:val="upperRoman"/>
      <w:pStyle w:val="Heading1"/>
      <w:lvlText w:val="%1."/>
      <w:lvlJc w:val="left"/>
      <w:pPr>
        <w:ind w:left="720" w:hanging="720"/>
      </w:pPr>
      <w:rPr>
        <w:rFonts w:ascii="Calibri" w:hAnsi="Calibri" w:cs="Times New Roman" w:hint="default"/>
        <w:b/>
        <w:i w:val="0"/>
        <w:caps w:val="0"/>
        <w:smallCaps w:val="0"/>
        <w:strike w:val="0"/>
        <w:dstrike w:val="0"/>
        <w:outline w:val="0"/>
        <w:shadow w:val="0"/>
        <w:emboss w:val="0"/>
        <w:imprint w:val="0"/>
        <w:vanish w:val="0"/>
        <w:color w:val="auto"/>
        <w:spacing w:val="0"/>
        <w:w w:val="100"/>
        <w:kern w:val="0"/>
        <w:position w:val="0"/>
        <w:sz w:val="22"/>
        <w:u w:val="none"/>
        <w:vertAlign w:val="baseline"/>
      </w:rPr>
    </w:lvl>
    <w:lvl w:ilvl="1">
      <w:start w:val="1"/>
      <w:numFmt w:val="upperLetter"/>
      <w:pStyle w:val="Heading2"/>
      <w:lvlText w:val="%2."/>
      <w:lvlJc w:val="left"/>
      <w:pPr>
        <w:ind w:left="1440" w:hanging="720"/>
      </w:pPr>
      <w:rPr>
        <w:rFonts w:ascii="Calibri" w:hAnsi="Calibri" w:cs="Times New Roman" w:hint="default"/>
        <w:b/>
        <w:i w:val="0"/>
        <w:caps w:val="0"/>
        <w:smallCaps w:val="0"/>
        <w:strike w:val="0"/>
        <w:dstrike w:val="0"/>
        <w:outline w:val="0"/>
        <w:shadow w:val="0"/>
        <w:emboss w:val="0"/>
        <w:imprint w:val="0"/>
        <w:vanish w:val="0"/>
        <w:color w:val="auto"/>
        <w:spacing w:val="0"/>
        <w:w w:val="100"/>
        <w:kern w:val="0"/>
        <w:position w:val="0"/>
        <w:sz w:val="22"/>
        <w:u w:val="none"/>
        <w:vertAlign w:val="baseline"/>
      </w:rPr>
    </w:lvl>
    <w:lvl w:ilvl="2">
      <w:start w:val="1"/>
      <w:numFmt w:val="decimal"/>
      <w:pStyle w:val="Heading3"/>
      <w:lvlText w:val="%3."/>
      <w:lvlJc w:val="left"/>
      <w:pPr>
        <w:ind w:left="2160" w:hanging="720"/>
      </w:pPr>
      <w:rPr>
        <w:rFonts w:ascii="Calibri" w:hAnsi="Calibri" w:cs="Times New Roman" w:hint="default"/>
        <w:b/>
        <w:i w:val="0"/>
        <w:caps w:val="0"/>
        <w:smallCaps w:val="0"/>
        <w:strike w:val="0"/>
        <w:dstrike w:val="0"/>
        <w:outline w:val="0"/>
        <w:shadow w:val="0"/>
        <w:emboss w:val="0"/>
        <w:imprint w:val="0"/>
        <w:vanish w:val="0"/>
        <w:color w:val="auto"/>
        <w:spacing w:val="0"/>
        <w:w w:val="100"/>
        <w:kern w:val="0"/>
        <w:position w:val="0"/>
        <w:sz w:val="22"/>
        <w:u w:val="none"/>
        <w:vertAlign w:val="baseline"/>
      </w:rPr>
    </w:lvl>
    <w:lvl w:ilvl="3">
      <w:start w:val="1"/>
      <w:numFmt w:val="lowerLetter"/>
      <w:pStyle w:val="Heading4"/>
      <w:lvlText w:val="%4."/>
      <w:lvlJc w:val="left"/>
      <w:pPr>
        <w:ind w:left="2880" w:hanging="720"/>
      </w:pPr>
      <w:rPr>
        <w:rFonts w:cs="Times New Roman" w:hint="default"/>
        <w:b w:val="0"/>
        <w:i w:val="0"/>
        <w:vanish w:val="0"/>
        <w:u w:val="none"/>
      </w:rPr>
    </w:lvl>
    <w:lvl w:ilvl="4">
      <w:start w:val="1"/>
      <w:numFmt w:val="decimal"/>
      <w:pStyle w:val="Heading5"/>
      <w:lvlText w:val="(%5)"/>
      <w:lvlJc w:val="left"/>
      <w:pPr>
        <w:ind w:left="3600" w:hanging="720"/>
      </w:pPr>
      <w:rPr>
        <w:rFonts w:cs="Times New Roman" w:hint="default"/>
        <w:vanish w:val="0"/>
        <w:u w:val="none"/>
      </w:rPr>
    </w:lvl>
    <w:lvl w:ilvl="5">
      <w:start w:val="1"/>
      <w:numFmt w:val="upperLetter"/>
      <w:pStyle w:val="Heading6"/>
      <w:lvlText w:val="(%6)"/>
      <w:lvlJc w:val="left"/>
      <w:pPr>
        <w:ind w:left="4320" w:hanging="720"/>
      </w:pPr>
      <w:rPr>
        <w:rFonts w:cs="Times New Roman" w:hint="default"/>
        <w:vanish w:val="0"/>
        <w:u w:val="none"/>
      </w:rPr>
    </w:lvl>
    <w:lvl w:ilvl="6">
      <w:start w:val="1"/>
      <w:numFmt w:val="lowerRoman"/>
      <w:pStyle w:val="Heading7"/>
      <w:lvlText w:val="(%7)"/>
      <w:lvlJc w:val="left"/>
      <w:pPr>
        <w:ind w:left="5040" w:hanging="720"/>
      </w:pPr>
      <w:rPr>
        <w:rFonts w:hint="default"/>
        <w:vanish w:val="0"/>
        <w:u w:val="none"/>
      </w:rPr>
    </w:lvl>
    <w:lvl w:ilvl="7">
      <w:start w:val="1"/>
      <w:numFmt w:val="lowerLetter"/>
      <w:pStyle w:val="Heading8"/>
      <w:lvlText w:val="(%8)"/>
      <w:lvlJc w:val="left"/>
      <w:pPr>
        <w:ind w:left="5760" w:hanging="720"/>
      </w:pPr>
      <w:rPr>
        <w:rFonts w:cs="Times New Roman" w:hint="default"/>
        <w:vanish w:val="0"/>
        <w:u w:val="none"/>
      </w:rPr>
    </w:lvl>
    <w:lvl w:ilvl="8">
      <w:start w:val="1"/>
      <w:numFmt w:val="decimal"/>
      <w:pStyle w:val="Heading9"/>
      <w:lvlText w:val="(%9)"/>
      <w:lvlJc w:val="left"/>
      <w:pPr>
        <w:ind w:left="6480" w:hanging="720"/>
      </w:pPr>
      <w:rPr>
        <w:rFonts w:cs="Times New Roman" w:hint="default"/>
        <w:vanish w:val="0"/>
        <w:u w:val="none"/>
      </w:rPr>
    </w:lvl>
  </w:abstractNum>
  <w:num w:numId="1">
    <w:abstractNumId w:val="9"/>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0"/>
  </w:num>
  <w:num w:numId="13">
    <w:abstractNumId w:val="17"/>
  </w:num>
  <w:num w:numId="14">
    <w:abstractNumId w:val="19"/>
  </w:num>
  <w:num w:numId="15">
    <w:abstractNumId w:val="16"/>
  </w:num>
  <w:num w:numId="16">
    <w:abstractNumId w:val="14"/>
  </w:num>
  <w:num w:numId="17">
    <w:abstractNumId w:val="15"/>
  </w:num>
  <w:num w:numId="18">
    <w:abstractNumId w:val="13"/>
  </w:num>
  <w:num w:numId="19">
    <w:abstractNumId w:val="18"/>
  </w:num>
  <w:num w:numId="20">
    <w:abstractNumId w:val="12"/>
  </w:num>
  <w:num w:numId="21">
    <w:abstractNumId w:val="19"/>
    <w:lvlOverride w:ilvl="0">
      <w:startOverride w:val="1"/>
    </w:lvlOverride>
    <w:lvlOverride w:ilvl="1">
      <w:startOverride w:val="5"/>
    </w:lvlOverride>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310"/>
    <w:rsid w:val="000D211D"/>
    <w:rsid w:val="001862D2"/>
    <w:rsid w:val="00194782"/>
    <w:rsid w:val="001D2306"/>
    <w:rsid w:val="00254E7D"/>
    <w:rsid w:val="00273367"/>
    <w:rsid w:val="00344F8C"/>
    <w:rsid w:val="0066396B"/>
    <w:rsid w:val="00694CA3"/>
    <w:rsid w:val="00726310"/>
    <w:rsid w:val="0099492C"/>
    <w:rsid w:val="00A80BAF"/>
    <w:rsid w:val="00B34841"/>
    <w:rsid w:val="00BA0942"/>
    <w:rsid w:val="00C906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6E5F6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Body Text First Indent" w:uiPriority="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rPr>
      <w:rFonts w:ascii="Times New Roman" w:hAnsi="Times New Roman"/>
      <w:sz w:val="24"/>
      <w:szCs w:val="24"/>
    </w:rPr>
  </w:style>
  <w:style w:type="paragraph" w:styleId="Heading1">
    <w:name w:val="heading 1"/>
    <w:basedOn w:val="Normal"/>
    <w:next w:val="Heading2"/>
    <w:link w:val="Heading1Char"/>
    <w:uiPriority w:val="9"/>
    <w:qFormat/>
    <w:pPr>
      <w:numPr>
        <w:numId w:val="14"/>
      </w:numPr>
      <w:spacing w:before="240"/>
      <w:jc w:val="both"/>
      <w:outlineLvl w:val="0"/>
    </w:pPr>
    <w:rPr>
      <w:rFonts w:ascii="Calibri" w:hAnsi="Calibri" w:cs="Arial"/>
      <w:b/>
      <w:bCs/>
      <w:kern w:val="24"/>
      <w:sz w:val="22"/>
    </w:rPr>
  </w:style>
  <w:style w:type="paragraph" w:styleId="Heading2">
    <w:name w:val="heading 2"/>
    <w:basedOn w:val="Normal"/>
    <w:link w:val="Heading2Char"/>
    <w:uiPriority w:val="9"/>
    <w:qFormat/>
    <w:pPr>
      <w:numPr>
        <w:ilvl w:val="1"/>
        <w:numId w:val="14"/>
      </w:numPr>
      <w:spacing w:before="240"/>
      <w:jc w:val="both"/>
      <w:outlineLvl w:val="1"/>
    </w:pPr>
    <w:rPr>
      <w:rFonts w:ascii="Calibri" w:hAnsi="Calibri" w:cs="Arial"/>
      <w:bCs/>
      <w:iCs/>
      <w:kern w:val="24"/>
      <w:sz w:val="22"/>
    </w:rPr>
  </w:style>
  <w:style w:type="paragraph" w:styleId="Heading3">
    <w:name w:val="heading 3"/>
    <w:basedOn w:val="Normal"/>
    <w:link w:val="Heading3Char"/>
    <w:uiPriority w:val="9"/>
    <w:qFormat/>
    <w:pPr>
      <w:numPr>
        <w:ilvl w:val="2"/>
        <w:numId w:val="14"/>
      </w:numPr>
      <w:spacing w:before="240"/>
      <w:jc w:val="both"/>
      <w:outlineLvl w:val="2"/>
    </w:pPr>
    <w:rPr>
      <w:rFonts w:ascii="Calibri" w:hAnsi="Calibri" w:cs="Arial"/>
      <w:bCs/>
      <w:kern w:val="24"/>
      <w:sz w:val="22"/>
    </w:rPr>
  </w:style>
  <w:style w:type="paragraph" w:styleId="Heading4">
    <w:name w:val="heading 4"/>
    <w:basedOn w:val="Normal"/>
    <w:link w:val="Heading4Char"/>
    <w:uiPriority w:val="9"/>
    <w:qFormat/>
    <w:pPr>
      <w:numPr>
        <w:ilvl w:val="3"/>
        <w:numId w:val="14"/>
      </w:numPr>
      <w:spacing w:before="240"/>
      <w:jc w:val="both"/>
      <w:outlineLvl w:val="3"/>
    </w:pPr>
    <w:rPr>
      <w:bCs/>
      <w:kern w:val="24"/>
    </w:rPr>
  </w:style>
  <w:style w:type="paragraph" w:styleId="Heading5">
    <w:name w:val="heading 5"/>
    <w:basedOn w:val="Normal"/>
    <w:link w:val="Heading5Char"/>
    <w:uiPriority w:val="9"/>
    <w:semiHidden/>
    <w:qFormat/>
    <w:pPr>
      <w:numPr>
        <w:ilvl w:val="4"/>
        <w:numId w:val="14"/>
      </w:numPr>
      <w:spacing w:before="240"/>
      <w:jc w:val="both"/>
      <w:outlineLvl w:val="4"/>
    </w:pPr>
    <w:rPr>
      <w:bCs/>
      <w:iCs/>
      <w:kern w:val="24"/>
    </w:rPr>
  </w:style>
  <w:style w:type="paragraph" w:styleId="Heading6">
    <w:name w:val="heading 6"/>
    <w:basedOn w:val="Normal"/>
    <w:link w:val="Heading6Char"/>
    <w:uiPriority w:val="9"/>
    <w:semiHidden/>
    <w:qFormat/>
    <w:pPr>
      <w:numPr>
        <w:ilvl w:val="5"/>
        <w:numId w:val="14"/>
      </w:numPr>
      <w:spacing w:before="240"/>
      <w:jc w:val="both"/>
      <w:outlineLvl w:val="5"/>
    </w:pPr>
    <w:rPr>
      <w:bCs/>
      <w:kern w:val="24"/>
    </w:rPr>
  </w:style>
  <w:style w:type="paragraph" w:styleId="Heading7">
    <w:name w:val="heading 7"/>
    <w:basedOn w:val="Normal"/>
    <w:link w:val="Heading7Char"/>
    <w:uiPriority w:val="9"/>
    <w:semiHidden/>
    <w:qFormat/>
    <w:pPr>
      <w:numPr>
        <w:ilvl w:val="6"/>
        <w:numId w:val="14"/>
      </w:numPr>
      <w:spacing w:before="240"/>
      <w:jc w:val="both"/>
      <w:outlineLvl w:val="6"/>
    </w:pPr>
    <w:rPr>
      <w:kern w:val="24"/>
    </w:rPr>
  </w:style>
  <w:style w:type="paragraph" w:styleId="Heading8">
    <w:name w:val="heading 8"/>
    <w:basedOn w:val="Normal"/>
    <w:link w:val="Heading8Char"/>
    <w:uiPriority w:val="9"/>
    <w:semiHidden/>
    <w:qFormat/>
    <w:pPr>
      <w:numPr>
        <w:ilvl w:val="7"/>
        <w:numId w:val="14"/>
      </w:numPr>
      <w:spacing w:before="240"/>
      <w:jc w:val="both"/>
      <w:outlineLvl w:val="7"/>
    </w:pPr>
    <w:rPr>
      <w:iCs/>
      <w:kern w:val="24"/>
    </w:rPr>
  </w:style>
  <w:style w:type="paragraph" w:styleId="Heading9">
    <w:name w:val="heading 9"/>
    <w:basedOn w:val="Normal"/>
    <w:link w:val="Heading9Char"/>
    <w:uiPriority w:val="9"/>
    <w:semiHidden/>
    <w:qFormat/>
    <w:pPr>
      <w:numPr>
        <w:ilvl w:val="8"/>
        <w:numId w:val="14"/>
      </w:numPr>
      <w:spacing w:before="240"/>
      <w:jc w:val="both"/>
      <w:outlineLvl w:val="8"/>
    </w:pPr>
    <w:rPr>
      <w:rFonts w:cs="Arial"/>
      <w:kern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pPr>
      <w:numPr>
        <w:numId w:val="1"/>
      </w:numPr>
      <w:contextualSpacing/>
    </w:p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customStyle="1" w:styleId="DocID">
    <w:name w:val="DocID"/>
    <w:basedOn w:val="Footer"/>
    <w:next w:val="Footer"/>
    <w:link w:val="DocIDChar"/>
    <w:pPr>
      <w:tabs>
        <w:tab w:val="clear" w:pos="4680"/>
        <w:tab w:val="clear" w:pos="9360"/>
      </w:tabs>
      <w:ind w:left="216"/>
    </w:pPr>
    <w:rPr>
      <w:rFonts w:cs="Times New Roman"/>
      <w:sz w:val="15"/>
    </w:rPr>
  </w:style>
  <w:style w:type="character" w:customStyle="1" w:styleId="DocIDChar">
    <w:name w:val="DocID Char"/>
    <w:basedOn w:val="DefaultParagraphFont"/>
    <w:link w:val="DocID"/>
    <w:rPr>
      <w:rFonts w:ascii="Times New Roman" w:hAnsi="Times New Roman" w:cs="Times New Roman"/>
      <w:sz w:val="15"/>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 w:type="character" w:styleId="Hyperlink">
    <w:name w:val="Hyperlink"/>
    <w:basedOn w:val="DefaultParagraphFont"/>
    <w:uiPriority w:val="99"/>
    <w:unhideWhenUsed/>
    <w:rPr>
      <w:color w:val="0000FF"/>
      <w:u w:val="single"/>
    </w:rPr>
  </w:style>
  <w:style w:type="character" w:customStyle="1" w:styleId="Heading1Char">
    <w:name w:val="Heading 1 Char"/>
    <w:basedOn w:val="DefaultParagraphFont"/>
    <w:link w:val="Heading1"/>
    <w:uiPriority w:val="9"/>
    <w:rPr>
      <w:rFonts w:ascii="Calibri" w:hAnsi="Calibri" w:cs="Arial"/>
      <w:b/>
      <w:bCs/>
      <w:kern w:val="24"/>
      <w:szCs w:val="24"/>
    </w:rPr>
  </w:style>
  <w:style w:type="character" w:customStyle="1" w:styleId="Heading2Char">
    <w:name w:val="Heading 2 Char"/>
    <w:basedOn w:val="DefaultParagraphFont"/>
    <w:link w:val="Heading2"/>
    <w:uiPriority w:val="9"/>
    <w:rPr>
      <w:rFonts w:ascii="Calibri" w:hAnsi="Calibri" w:cs="Arial"/>
      <w:bCs/>
      <w:iCs/>
      <w:kern w:val="24"/>
      <w:szCs w:val="24"/>
    </w:rPr>
  </w:style>
  <w:style w:type="character" w:customStyle="1" w:styleId="Heading3Char">
    <w:name w:val="Heading 3 Char"/>
    <w:basedOn w:val="DefaultParagraphFont"/>
    <w:link w:val="Heading3"/>
    <w:uiPriority w:val="9"/>
    <w:rPr>
      <w:rFonts w:ascii="Calibri" w:hAnsi="Calibri" w:cs="Arial"/>
      <w:bCs/>
      <w:kern w:val="24"/>
      <w:szCs w:val="24"/>
    </w:rPr>
  </w:style>
  <w:style w:type="character" w:customStyle="1" w:styleId="Heading4Char">
    <w:name w:val="Heading 4 Char"/>
    <w:basedOn w:val="DefaultParagraphFont"/>
    <w:link w:val="Heading4"/>
    <w:uiPriority w:val="9"/>
    <w:rPr>
      <w:rFonts w:ascii="Times New Roman" w:hAnsi="Times New Roman"/>
      <w:bCs/>
      <w:kern w:val="24"/>
      <w:sz w:val="24"/>
      <w:szCs w:val="24"/>
    </w:rPr>
  </w:style>
  <w:style w:type="character" w:customStyle="1" w:styleId="Heading5Char">
    <w:name w:val="Heading 5 Char"/>
    <w:basedOn w:val="DefaultParagraphFont"/>
    <w:link w:val="Heading5"/>
    <w:uiPriority w:val="9"/>
    <w:semiHidden/>
    <w:rPr>
      <w:rFonts w:ascii="Times New Roman" w:hAnsi="Times New Roman"/>
      <w:bCs/>
      <w:iCs/>
      <w:kern w:val="24"/>
      <w:sz w:val="24"/>
      <w:szCs w:val="24"/>
    </w:rPr>
  </w:style>
  <w:style w:type="character" w:customStyle="1" w:styleId="Heading6Char">
    <w:name w:val="Heading 6 Char"/>
    <w:basedOn w:val="DefaultParagraphFont"/>
    <w:link w:val="Heading6"/>
    <w:uiPriority w:val="9"/>
    <w:semiHidden/>
    <w:rPr>
      <w:rFonts w:ascii="Times New Roman" w:hAnsi="Times New Roman"/>
      <w:bCs/>
      <w:kern w:val="24"/>
      <w:sz w:val="24"/>
      <w:szCs w:val="24"/>
    </w:rPr>
  </w:style>
  <w:style w:type="character" w:customStyle="1" w:styleId="Heading7Char">
    <w:name w:val="Heading 7 Char"/>
    <w:basedOn w:val="DefaultParagraphFont"/>
    <w:link w:val="Heading7"/>
    <w:uiPriority w:val="9"/>
    <w:semiHidden/>
    <w:rPr>
      <w:rFonts w:ascii="Times New Roman" w:hAnsi="Times New Roman"/>
      <w:kern w:val="24"/>
      <w:sz w:val="24"/>
      <w:szCs w:val="24"/>
    </w:rPr>
  </w:style>
  <w:style w:type="character" w:customStyle="1" w:styleId="Heading8Char">
    <w:name w:val="Heading 8 Char"/>
    <w:basedOn w:val="DefaultParagraphFont"/>
    <w:link w:val="Heading8"/>
    <w:uiPriority w:val="9"/>
    <w:semiHidden/>
    <w:rPr>
      <w:rFonts w:ascii="Times New Roman" w:hAnsi="Times New Roman"/>
      <w:iCs/>
      <w:kern w:val="24"/>
      <w:sz w:val="24"/>
      <w:szCs w:val="24"/>
    </w:rPr>
  </w:style>
  <w:style w:type="character" w:customStyle="1" w:styleId="Heading9Char">
    <w:name w:val="Heading 9 Char"/>
    <w:basedOn w:val="DefaultParagraphFont"/>
    <w:link w:val="Heading9"/>
    <w:uiPriority w:val="9"/>
    <w:semiHidden/>
    <w:rPr>
      <w:rFonts w:ascii="Times New Roman" w:hAnsi="Times New Roman" w:cs="Arial"/>
      <w:kern w:val="24"/>
      <w:sz w:val="24"/>
      <w:szCs w:val="24"/>
    </w:rPr>
  </w:style>
  <w:style w:type="paragraph" w:customStyle="1" w:styleId="BodyTextFlush">
    <w:name w:val="Body Text Flush"/>
    <w:basedOn w:val="Normal"/>
    <w:qFormat/>
    <w:pPr>
      <w:spacing w:before="240"/>
      <w:jc w:val="both"/>
    </w:pPr>
    <w:rPr>
      <w:rFonts w:ascii="Calibri" w:eastAsiaTheme="minorEastAsia" w:hAnsi="Calibri" w:cs="Times New Roman"/>
      <w:sz w:val="22"/>
    </w:rPr>
  </w:style>
  <w:style w:type="paragraph" w:styleId="Title">
    <w:name w:val="Title"/>
    <w:basedOn w:val="Normal"/>
    <w:next w:val="BodyTextFlush"/>
    <w:link w:val="TitleChar"/>
    <w:uiPriority w:val="1"/>
    <w:qFormat/>
    <w:pPr>
      <w:spacing w:before="240"/>
      <w:jc w:val="center"/>
      <w:outlineLvl w:val="0"/>
    </w:pPr>
    <w:rPr>
      <w:rFonts w:eastAsiaTheme="majorEastAsia" w:cs="Arial"/>
      <w:b/>
      <w:bCs/>
      <w:kern w:val="28"/>
      <w:szCs w:val="32"/>
    </w:rPr>
  </w:style>
  <w:style w:type="character" w:customStyle="1" w:styleId="TitleChar">
    <w:name w:val="Title Char"/>
    <w:basedOn w:val="DefaultParagraphFont"/>
    <w:link w:val="Title"/>
    <w:uiPriority w:val="1"/>
    <w:rPr>
      <w:rFonts w:ascii="Times New Roman" w:eastAsiaTheme="majorEastAsia" w:hAnsi="Times New Roman" w:cs="Arial"/>
      <w:b/>
      <w:bCs/>
      <w:kern w:val="28"/>
      <w:sz w:val="24"/>
      <w:szCs w:val="32"/>
    </w:rPr>
  </w:style>
  <w:style w:type="paragraph" w:styleId="BodyText">
    <w:name w:val="Body Text"/>
    <w:basedOn w:val="Normal"/>
    <w:link w:val="BodyTextChar"/>
    <w:uiPriority w:val="99"/>
    <w:semiHidden/>
    <w:unhideWhenUsed/>
    <w:pPr>
      <w:spacing w:after="120"/>
    </w:pPr>
  </w:style>
  <w:style w:type="character" w:customStyle="1" w:styleId="BodyTextChar">
    <w:name w:val="Body Text Char"/>
    <w:basedOn w:val="DefaultParagraphFont"/>
    <w:link w:val="BodyText"/>
    <w:uiPriority w:val="99"/>
    <w:semiHidden/>
    <w:rPr>
      <w:rFonts w:ascii="Times New Roman" w:hAnsi="Times New Roman"/>
      <w:sz w:val="24"/>
      <w:szCs w:val="24"/>
    </w:rPr>
  </w:style>
  <w:style w:type="paragraph" w:styleId="BodyTextFirstIndent">
    <w:name w:val="Body Text First Indent"/>
    <w:basedOn w:val="Normal"/>
    <w:link w:val="BodyTextFirstIndentChar"/>
    <w:qFormat/>
    <w:pPr>
      <w:spacing w:before="240"/>
      <w:ind w:firstLine="720"/>
      <w:jc w:val="both"/>
    </w:pPr>
    <w:rPr>
      <w:rFonts w:eastAsiaTheme="minorEastAsia" w:cs="Times New Roman"/>
    </w:rPr>
  </w:style>
  <w:style w:type="character" w:customStyle="1" w:styleId="BodyTextFirstIndentChar">
    <w:name w:val="Body Text First Indent Char"/>
    <w:basedOn w:val="BodyTextChar"/>
    <w:link w:val="BodyTextFirstIndent"/>
    <w:rPr>
      <w:rFonts w:ascii="Times New Roman" w:eastAsiaTheme="minorEastAsia" w:hAnsi="Times New Roman" w:cs="Times New Roman"/>
      <w:sz w:val="24"/>
      <w:szCs w:val="24"/>
    </w:rPr>
  </w:style>
  <w:style w:type="table" w:styleId="TableGrid">
    <w:name w:val="Table Grid"/>
    <w:basedOn w:val="TableNormal"/>
    <w:pPr>
      <w:spacing w:after="0" w:line="240" w:lineRule="auto"/>
    </w:pPr>
    <w:rPr>
      <w:rFonts w:ascii="Times New Roman" w:eastAsiaTheme="minorEastAsia" w:hAnsi="Times New Roman" w:cs="Times New Roman"/>
      <w:sz w:val="24"/>
      <w:szCs w:val="24"/>
    </w:rPr>
    <w:tblPr>
      <w:tblInd w:w="0" w:type="dxa"/>
      <w:tblCellMar>
        <w:top w:w="0" w:type="dxa"/>
        <w:left w:w="108" w:type="dxa"/>
        <w:bottom w:w="0" w:type="dxa"/>
        <w:right w:w="108" w:type="dxa"/>
      </w:tblCellMar>
    </w:tblPr>
    <w:trPr>
      <w:cantSplit/>
    </w:trPr>
  </w:style>
  <w:style w:type="paragraph" w:styleId="DocumentMap">
    <w:name w:val="Document Map"/>
    <w:basedOn w:val="Normal"/>
    <w:link w:val="DocumentMapChar"/>
    <w:uiPriority w:val="99"/>
    <w:semiHidden/>
    <w:unhideWhenUsed/>
    <w:rsid w:val="0099492C"/>
    <w:rPr>
      <w:rFonts w:cs="Times New Roman"/>
    </w:rPr>
  </w:style>
  <w:style w:type="character" w:customStyle="1" w:styleId="DocumentMapChar">
    <w:name w:val="Document Map Char"/>
    <w:basedOn w:val="DefaultParagraphFont"/>
    <w:link w:val="DocumentMap"/>
    <w:uiPriority w:val="99"/>
    <w:semiHidden/>
    <w:rsid w:val="0099492C"/>
    <w:rPr>
      <w:rFonts w:ascii="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Body Text First Indent" w:uiPriority="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rPr>
      <w:rFonts w:ascii="Times New Roman" w:hAnsi="Times New Roman"/>
      <w:sz w:val="24"/>
      <w:szCs w:val="24"/>
    </w:rPr>
  </w:style>
  <w:style w:type="paragraph" w:styleId="Heading1">
    <w:name w:val="heading 1"/>
    <w:basedOn w:val="Normal"/>
    <w:next w:val="Heading2"/>
    <w:link w:val="Heading1Char"/>
    <w:uiPriority w:val="9"/>
    <w:qFormat/>
    <w:pPr>
      <w:numPr>
        <w:numId w:val="14"/>
      </w:numPr>
      <w:spacing w:before="240"/>
      <w:jc w:val="both"/>
      <w:outlineLvl w:val="0"/>
    </w:pPr>
    <w:rPr>
      <w:rFonts w:ascii="Calibri" w:hAnsi="Calibri" w:cs="Arial"/>
      <w:b/>
      <w:bCs/>
      <w:kern w:val="24"/>
      <w:sz w:val="22"/>
    </w:rPr>
  </w:style>
  <w:style w:type="paragraph" w:styleId="Heading2">
    <w:name w:val="heading 2"/>
    <w:basedOn w:val="Normal"/>
    <w:link w:val="Heading2Char"/>
    <w:uiPriority w:val="9"/>
    <w:qFormat/>
    <w:pPr>
      <w:numPr>
        <w:ilvl w:val="1"/>
        <w:numId w:val="14"/>
      </w:numPr>
      <w:spacing w:before="240"/>
      <w:jc w:val="both"/>
      <w:outlineLvl w:val="1"/>
    </w:pPr>
    <w:rPr>
      <w:rFonts w:ascii="Calibri" w:hAnsi="Calibri" w:cs="Arial"/>
      <w:bCs/>
      <w:iCs/>
      <w:kern w:val="24"/>
      <w:sz w:val="22"/>
    </w:rPr>
  </w:style>
  <w:style w:type="paragraph" w:styleId="Heading3">
    <w:name w:val="heading 3"/>
    <w:basedOn w:val="Normal"/>
    <w:link w:val="Heading3Char"/>
    <w:uiPriority w:val="9"/>
    <w:qFormat/>
    <w:pPr>
      <w:numPr>
        <w:ilvl w:val="2"/>
        <w:numId w:val="14"/>
      </w:numPr>
      <w:spacing w:before="240"/>
      <w:jc w:val="both"/>
      <w:outlineLvl w:val="2"/>
    </w:pPr>
    <w:rPr>
      <w:rFonts w:ascii="Calibri" w:hAnsi="Calibri" w:cs="Arial"/>
      <w:bCs/>
      <w:kern w:val="24"/>
      <w:sz w:val="22"/>
    </w:rPr>
  </w:style>
  <w:style w:type="paragraph" w:styleId="Heading4">
    <w:name w:val="heading 4"/>
    <w:basedOn w:val="Normal"/>
    <w:link w:val="Heading4Char"/>
    <w:uiPriority w:val="9"/>
    <w:qFormat/>
    <w:pPr>
      <w:numPr>
        <w:ilvl w:val="3"/>
        <w:numId w:val="14"/>
      </w:numPr>
      <w:spacing w:before="240"/>
      <w:jc w:val="both"/>
      <w:outlineLvl w:val="3"/>
    </w:pPr>
    <w:rPr>
      <w:bCs/>
      <w:kern w:val="24"/>
    </w:rPr>
  </w:style>
  <w:style w:type="paragraph" w:styleId="Heading5">
    <w:name w:val="heading 5"/>
    <w:basedOn w:val="Normal"/>
    <w:link w:val="Heading5Char"/>
    <w:uiPriority w:val="9"/>
    <w:semiHidden/>
    <w:qFormat/>
    <w:pPr>
      <w:numPr>
        <w:ilvl w:val="4"/>
        <w:numId w:val="14"/>
      </w:numPr>
      <w:spacing w:before="240"/>
      <w:jc w:val="both"/>
      <w:outlineLvl w:val="4"/>
    </w:pPr>
    <w:rPr>
      <w:bCs/>
      <w:iCs/>
      <w:kern w:val="24"/>
    </w:rPr>
  </w:style>
  <w:style w:type="paragraph" w:styleId="Heading6">
    <w:name w:val="heading 6"/>
    <w:basedOn w:val="Normal"/>
    <w:link w:val="Heading6Char"/>
    <w:uiPriority w:val="9"/>
    <w:semiHidden/>
    <w:qFormat/>
    <w:pPr>
      <w:numPr>
        <w:ilvl w:val="5"/>
        <w:numId w:val="14"/>
      </w:numPr>
      <w:spacing w:before="240"/>
      <w:jc w:val="both"/>
      <w:outlineLvl w:val="5"/>
    </w:pPr>
    <w:rPr>
      <w:bCs/>
      <w:kern w:val="24"/>
    </w:rPr>
  </w:style>
  <w:style w:type="paragraph" w:styleId="Heading7">
    <w:name w:val="heading 7"/>
    <w:basedOn w:val="Normal"/>
    <w:link w:val="Heading7Char"/>
    <w:uiPriority w:val="9"/>
    <w:semiHidden/>
    <w:qFormat/>
    <w:pPr>
      <w:numPr>
        <w:ilvl w:val="6"/>
        <w:numId w:val="14"/>
      </w:numPr>
      <w:spacing w:before="240"/>
      <w:jc w:val="both"/>
      <w:outlineLvl w:val="6"/>
    </w:pPr>
    <w:rPr>
      <w:kern w:val="24"/>
    </w:rPr>
  </w:style>
  <w:style w:type="paragraph" w:styleId="Heading8">
    <w:name w:val="heading 8"/>
    <w:basedOn w:val="Normal"/>
    <w:link w:val="Heading8Char"/>
    <w:uiPriority w:val="9"/>
    <w:semiHidden/>
    <w:qFormat/>
    <w:pPr>
      <w:numPr>
        <w:ilvl w:val="7"/>
        <w:numId w:val="14"/>
      </w:numPr>
      <w:spacing w:before="240"/>
      <w:jc w:val="both"/>
      <w:outlineLvl w:val="7"/>
    </w:pPr>
    <w:rPr>
      <w:iCs/>
      <w:kern w:val="24"/>
    </w:rPr>
  </w:style>
  <w:style w:type="paragraph" w:styleId="Heading9">
    <w:name w:val="heading 9"/>
    <w:basedOn w:val="Normal"/>
    <w:link w:val="Heading9Char"/>
    <w:uiPriority w:val="9"/>
    <w:semiHidden/>
    <w:qFormat/>
    <w:pPr>
      <w:numPr>
        <w:ilvl w:val="8"/>
        <w:numId w:val="14"/>
      </w:numPr>
      <w:spacing w:before="240"/>
      <w:jc w:val="both"/>
      <w:outlineLvl w:val="8"/>
    </w:pPr>
    <w:rPr>
      <w:rFonts w:cs="Arial"/>
      <w:kern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pPr>
      <w:numPr>
        <w:numId w:val="1"/>
      </w:numPr>
      <w:contextualSpacing/>
    </w:p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customStyle="1" w:styleId="DocID">
    <w:name w:val="DocID"/>
    <w:basedOn w:val="Footer"/>
    <w:next w:val="Footer"/>
    <w:link w:val="DocIDChar"/>
    <w:pPr>
      <w:tabs>
        <w:tab w:val="clear" w:pos="4680"/>
        <w:tab w:val="clear" w:pos="9360"/>
      </w:tabs>
      <w:ind w:left="216"/>
    </w:pPr>
    <w:rPr>
      <w:rFonts w:cs="Times New Roman"/>
      <w:sz w:val="15"/>
    </w:rPr>
  </w:style>
  <w:style w:type="character" w:customStyle="1" w:styleId="DocIDChar">
    <w:name w:val="DocID Char"/>
    <w:basedOn w:val="DefaultParagraphFont"/>
    <w:link w:val="DocID"/>
    <w:rPr>
      <w:rFonts w:ascii="Times New Roman" w:hAnsi="Times New Roman" w:cs="Times New Roman"/>
      <w:sz w:val="15"/>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 w:type="character" w:styleId="Hyperlink">
    <w:name w:val="Hyperlink"/>
    <w:basedOn w:val="DefaultParagraphFont"/>
    <w:uiPriority w:val="99"/>
    <w:unhideWhenUsed/>
    <w:rPr>
      <w:color w:val="0000FF"/>
      <w:u w:val="single"/>
    </w:rPr>
  </w:style>
  <w:style w:type="character" w:customStyle="1" w:styleId="Heading1Char">
    <w:name w:val="Heading 1 Char"/>
    <w:basedOn w:val="DefaultParagraphFont"/>
    <w:link w:val="Heading1"/>
    <w:uiPriority w:val="9"/>
    <w:rPr>
      <w:rFonts w:ascii="Calibri" w:hAnsi="Calibri" w:cs="Arial"/>
      <w:b/>
      <w:bCs/>
      <w:kern w:val="24"/>
      <w:szCs w:val="24"/>
    </w:rPr>
  </w:style>
  <w:style w:type="character" w:customStyle="1" w:styleId="Heading2Char">
    <w:name w:val="Heading 2 Char"/>
    <w:basedOn w:val="DefaultParagraphFont"/>
    <w:link w:val="Heading2"/>
    <w:uiPriority w:val="9"/>
    <w:rPr>
      <w:rFonts w:ascii="Calibri" w:hAnsi="Calibri" w:cs="Arial"/>
      <w:bCs/>
      <w:iCs/>
      <w:kern w:val="24"/>
      <w:szCs w:val="24"/>
    </w:rPr>
  </w:style>
  <w:style w:type="character" w:customStyle="1" w:styleId="Heading3Char">
    <w:name w:val="Heading 3 Char"/>
    <w:basedOn w:val="DefaultParagraphFont"/>
    <w:link w:val="Heading3"/>
    <w:uiPriority w:val="9"/>
    <w:rPr>
      <w:rFonts w:ascii="Calibri" w:hAnsi="Calibri" w:cs="Arial"/>
      <w:bCs/>
      <w:kern w:val="24"/>
      <w:szCs w:val="24"/>
    </w:rPr>
  </w:style>
  <w:style w:type="character" w:customStyle="1" w:styleId="Heading4Char">
    <w:name w:val="Heading 4 Char"/>
    <w:basedOn w:val="DefaultParagraphFont"/>
    <w:link w:val="Heading4"/>
    <w:uiPriority w:val="9"/>
    <w:rPr>
      <w:rFonts w:ascii="Times New Roman" w:hAnsi="Times New Roman"/>
      <w:bCs/>
      <w:kern w:val="24"/>
      <w:sz w:val="24"/>
      <w:szCs w:val="24"/>
    </w:rPr>
  </w:style>
  <w:style w:type="character" w:customStyle="1" w:styleId="Heading5Char">
    <w:name w:val="Heading 5 Char"/>
    <w:basedOn w:val="DefaultParagraphFont"/>
    <w:link w:val="Heading5"/>
    <w:uiPriority w:val="9"/>
    <w:semiHidden/>
    <w:rPr>
      <w:rFonts w:ascii="Times New Roman" w:hAnsi="Times New Roman"/>
      <w:bCs/>
      <w:iCs/>
      <w:kern w:val="24"/>
      <w:sz w:val="24"/>
      <w:szCs w:val="24"/>
    </w:rPr>
  </w:style>
  <w:style w:type="character" w:customStyle="1" w:styleId="Heading6Char">
    <w:name w:val="Heading 6 Char"/>
    <w:basedOn w:val="DefaultParagraphFont"/>
    <w:link w:val="Heading6"/>
    <w:uiPriority w:val="9"/>
    <w:semiHidden/>
    <w:rPr>
      <w:rFonts w:ascii="Times New Roman" w:hAnsi="Times New Roman"/>
      <w:bCs/>
      <w:kern w:val="24"/>
      <w:sz w:val="24"/>
      <w:szCs w:val="24"/>
    </w:rPr>
  </w:style>
  <w:style w:type="character" w:customStyle="1" w:styleId="Heading7Char">
    <w:name w:val="Heading 7 Char"/>
    <w:basedOn w:val="DefaultParagraphFont"/>
    <w:link w:val="Heading7"/>
    <w:uiPriority w:val="9"/>
    <w:semiHidden/>
    <w:rPr>
      <w:rFonts w:ascii="Times New Roman" w:hAnsi="Times New Roman"/>
      <w:kern w:val="24"/>
      <w:sz w:val="24"/>
      <w:szCs w:val="24"/>
    </w:rPr>
  </w:style>
  <w:style w:type="character" w:customStyle="1" w:styleId="Heading8Char">
    <w:name w:val="Heading 8 Char"/>
    <w:basedOn w:val="DefaultParagraphFont"/>
    <w:link w:val="Heading8"/>
    <w:uiPriority w:val="9"/>
    <w:semiHidden/>
    <w:rPr>
      <w:rFonts w:ascii="Times New Roman" w:hAnsi="Times New Roman"/>
      <w:iCs/>
      <w:kern w:val="24"/>
      <w:sz w:val="24"/>
      <w:szCs w:val="24"/>
    </w:rPr>
  </w:style>
  <w:style w:type="character" w:customStyle="1" w:styleId="Heading9Char">
    <w:name w:val="Heading 9 Char"/>
    <w:basedOn w:val="DefaultParagraphFont"/>
    <w:link w:val="Heading9"/>
    <w:uiPriority w:val="9"/>
    <w:semiHidden/>
    <w:rPr>
      <w:rFonts w:ascii="Times New Roman" w:hAnsi="Times New Roman" w:cs="Arial"/>
      <w:kern w:val="24"/>
      <w:sz w:val="24"/>
      <w:szCs w:val="24"/>
    </w:rPr>
  </w:style>
  <w:style w:type="paragraph" w:customStyle="1" w:styleId="BodyTextFlush">
    <w:name w:val="Body Text Flush"/>
    <w:basedOn w:val="Normal"/>
    <w:qFormat/>
    <w:pPr>
      <w:spacing w:before="240"/>
      <w:jc w:val="both"/>
    </w:pPr>
    <w:rPr>
      <w:rFonts w:ascii="Calibri" w:eastAsiaTheme="minorEastAsia" w:hAnsi="Calibri" w:cs="Times New Roman"/>
      <w:sz w:val="22"/>
    </w:rPr>
  </w:style>
  <w:style w:type="paragraph" w:styleId="Title">
    <w:name w:val="Title"/>
    <w:basedOn w:val="Normal"/>
    <w:next w:val="BodyTextFlush"/>
    <w:link w:val="TitleChar"/>
    <w:uiPriority w:val="1"/>
    <w:qFormat/>
    <w:pPr>
      <w:spacing w:before="240"/>
      <w:jc w:val="center"/>
      <w:outlineLvl w:val="0"/>
    </w:pPr>
    <w:rPr>
      <w:rFonts w:eastAsiaTheme="majorEastAsia" w:cs="Arial"/>
      <w:b/>
      <w:bCs/>
      <w:kern w:val="28"/>
      <w:szCs w:val="32"/>
    </w:rPr>
  </w:style>
  <w:style w:type="character" w:customStyle="1" w:styleId="TitleChar">
    <w:name w:val="Title Char"/>
    <w:basedOn w:val="DefaultParagraphFont"/>
    <w:link w:val="Title"/>
    <w:uiPriority w:val="1"/>
    <w:rPr>
      <w:rFonts w:ascii="Times New Roman" w:eastAsiaTheme="majorEastAsia" w:hAnsi="Times New Roman" w:cs="Arial"/>
      <w:b/>
      <w:bCs/>
      <w:kern w:val="28"/>
      <w:sz w:val="24"/>
      <w:szCs w:val="32"/>
    </w:rPr>
  </w:style>
  <w:style w:type="paragraph" w:styleId="BodyText">
    <w:name w:val="Body Text"/>
    <w:basedOn w:val="Normal"/>
    <w:link w:val="BodyTextChar"/>
    <w:uiPriority w:val="99"/>
    <w:semiHidden/>
    <w:unhideWhenUsed/>
    <w:pPr>
      <w:spacing w:after="120"/>
    </w:pPr>
  </w:style>
  <w:style w:type="character" w:customStyle="1" w:styleId="BodyTextChar">
    <w:name w:val="Body Text Char"/>
    <w:basedOn w:val="DefaultParagraphFont"/>
    <w:link w:val="BodyText"/>
    <w:uiPriority w:val="99"/>
    <w:semiHidden/>
    <w:rPr>
      <w:rFonts w:ascii="Times New Roman" w:hAnsi="Times New Roman"/>
      <w:sz w:val="24"/>
      <w:szCs w:val="24"/>
    </w:rPr>
  </w:style>
  <w:style w:type="paragraph" w:styleId="BodyTextFirstIndent">
    <w:name w:val="Body Text First Indent"/>
    <w:basedOn w:val="Normal"/>
    <w:link w:val="BodyTextFirstIndentChar"/>
    <w:qFormat/>
    <w:pPr>
      <w:spacing w:before="240"/>
      <w:ind w:firstLine="720"/>
      <w:jc w:val="both"/>
    </w:pPr>
    <w:rPr>
      <w:rFonts w:eastAsiaTheme="minorEastAsia" w:cs="Times New Roman"/>
    </w:rPr>
  </w:style>
  <w:style w:type="character" w:customStyle="1" w:styleId="BodyTextFirstIndentChar">
    <w:name w:val="Body Text First Indent Char"/>
    <w:basedOn w:val="BodyTextChar"/>
    <w:link w:val="BodyTextFirstIndent"/>
    <w:rPr>
      <w:rFonts w:ascii="Times New Roman" w:eastAsiaTheme="minorEastAsia" w:hAnsi="Times New Roman" w:cs="Times New Roman"/>
      <w:sz w:val="24"/>
      <w:szCs w:val="24"/>
    </w:rPr>
  </w:style>
  <w:style w:type="table" w:styleId="TableGrid">
    <w:name w:val="Table Grid"/>
    <w:basedOn w:val="TableNormal"/>
    <w:pPr>
      <w:spacing w:after="0" w:line="240" w:lineRule="auto"/>
    </w:pPr>
    <w:rPr>
      <w:rFonts w:ascii="Times New Roman" w:eastAsiaTheme="minorEastAsia" w:hAnsi="Times New Roman" w:cs="Times New Roman"/>
      <w:sz w:val="24"/>
      <w:szCs w:val="24"/>
    </w:rPr>
    <w:tblPr>
      <w:tblInd w:w="0" w:type="dxa"/>
      <w:tblCellMar>
        <w:top w:w="0" w:type="dxa"/>
        <w:left w:w="108" w:type="dxa"/>
        <w:bottom w:w="0" w:type="dxa"/>
        <w:right w:w="108" w:type="dxa"/>
      </w:tblCellMar>
    </w:tblPr>
    <w:trPr>
      <w:cantSplit/>
    </w:trPr>
  </w:style>
  <w:style w:type="paragraph" w:styleId="DocumentMap">
    <w:name w:val="Document Map"/>
    <w:basedOn w:val="Normal"/>
    <w:link w:val="DocumentMapChar"/>
    <w:uiPriority w:val="99"/>
    <w:semiHidden/>
    <w:unhideWhenUsed/>
    <w:rsid w:val="0099492C"/>
    <w:rPr>
      <w:rFonts w:cs="Times New Roman"/>
    </w:rPr>
  </w:style>
  <w:style w:type="character" w:customStyle="1" w:styleId="DocumentMapChar">
    <w:name w:val="Document Map Char"/>
    <w:basedOn w:val="DefaultParagraphFont"/>
    <w:link w:val="DocumentMap"/>
    <w:uiPriority w:val="99"/>
    <w:semiHidden/>
    <w:rsid w:val="0099492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1956</Words>
  <Characters>11151</Characters>
  <Application>Microsoft Macintosh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vt:lpstr>
    </vt:vector>
  </TitlesOfParts>
  <Company>
  </Company>
  <LinksUpToDate>false</LinksUpToDate>
  <CharactersWithSpaces>13081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Alex Boekelheide</dc:creator>
  <cp:keywords/>
  <dc:description/>
  <cp:lastModifiedBy>Kathy Kottaras</cp:lastModifiedBy>
  <cp:revision>3</cp:revision>
  <cp:lastPrinted>2017-05-08T19:04:00Z</cp:lastPrinted>
  <dcterms:created xsi:type="dcterms:W3CDTF">2017-05-08T19:01:00Z</dcterms:created>
  <dcterms:modified xsi:type="dcterms:W3CDTF">2017-05-08T19:04:00Z</dcterms:modified>
  <cp:category/>
  <cp:contentStatus/>
  <cp:version>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_DocIDbChkLibDB">
    <vt:lpwstr>0</vt:lpwstr>
  </property>
  <property fmtid="{D5CDD505-2E9C-101B-9397-08002B2CF9AE}" pid="3" name="CUS_DocIDbchkClientNumber">
    <vt:lpwstr>-1</vt:lpwstr>
  </property>
  <property fmtid="{D5CDD505-2E9C-101B-9397-08002B2CF9AE}" pid="4" name="CUS_DocIDbchkMatterNumber">
    <vt:lpwstr>-1</vt:lpwstr>
  </property>
  <property fmtid="{D5CDD505-2E9C-101B-9397-08002B2CF9AE}" pid="5" name="CUS_DocIDbchkDocumentName">
    <vt:lpwstr>0</vt:lpwstr>
  </property>
  <property fmtid="{D5CDD505-2E9C-101B-9397-08002B2CF9AE}" pid="6" name="CUS_DocIDbchkAuthorName">
    <vt:lpwstr>0</vt:lpwstr>
  </property>
  <property fmtid="{D5CDD505-2E9C-101B-9397-08002B2CF9AE}" pid="7" name="CUS_DocIDbchkDocumentNumber">
    <vt:lpwstr>-1</vt:lpwstr>
  </property>
  <property fmtid="{D5CDD505-2E9C-101B-9397-08002B2CF9AE}" pid="8" name="CUS_DocIDbchkVersionNumber">
    <vt:lpwstr>-1</vt:lpwstr>
  </property>
  <property fmtid="{D5CDD505-2E9C-101B-9397-08002B2CF9AE}" pid="9" name="CUS_DocIDbchkDate">
    <vt:lpwstr>0</vt:lpwstr>
  </property>
  <property fmtid="{D5CDD505-2E9C-101B-9397-08002B2CF9AE}" pid="10" name="CUS_DocIDbchkTime">
    <vt:lpwstr>0</vt:lpwstr>
  </property>
  <property fmtid="{D5CDD505-2E9C-101B-9397-08002B2CF9AE}" pid="11" name="CUS_DocIDiPage">
    <vt:lpwstr>0</vt:lpwstr>
  </property>
  <property fmtid="{D5CDD505-2E9C-101B-9397-08002B2CF9AE}" pid="12" name="CUS_DocIDOperation">
    <vt:lpwstr>EVERY PAGE</vt:lpwstr>
  </property>
  <property fmtid="{D5CDD505-2E9C-101B-9397-08002B2CF9AE}" pid="13" name="SelectedNumberingScheme">
    <vt:lpwstr>C:\Program Files (x86)\Esquire Innovations\iCreate\iTemplates\SchemesGlobal\Outline I. - Hang Indent.docx</vt:lpwstr>
  </property>
  <property fmtid="{D5CDD505-2E9C-101B-9397-08002B2CF9AE}" pid="14" name="CUS_DocIDString">
    <vt:lpwstr>005651.00042_x000b_15764679.1</vt:lpwstr>
  </property>
</Properties>
</file>