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9D0468" w14:textId="77777777" w:rsidR="00E311ED" w:rsidRDefault="00D27FE7" w:rsidP="00D27FE7">
      <w:pPr>
        <w:pStyle w:val="Title"/>
      </w:pPr>
      <w:r>
        <w:t>Academic Senate Bylaws (working draft as of 6/30/2014 for Fall 2014)</w:t>
      </w:r>
    </w:p>
    <w:p w14:paraId="63BEE4BE" w14:textId="77777777" w:rsidR="00D27FE7" w:rsidRDefault="00D27FE7" w:rsidP="00664E48">
      <w:pPr>
        <w:pStyle w:val="Heading1"/>
      </w:pPr>
      <w:r>
        <w:t>Definitions:</w:t>
      </w:r>
    </w:p>
    <w:p w14:paraId="2D5A3A7F" w14:textId="77777777" w:rsidR="00D27FE7" w:rsidRDefault="00D27FE7" w:rsidP="00D27FE7"/>
    <w:p w14:paraId="7982DC12" w14:textId="77777777" w:rsidR="00D27FE7" w:rsidRDefault="00D27FE7" w:rsidP="00D27FE7">
      <w:r w:rsidRPr="00D27FE7">
        <w:rPr>
          <w:b/>
        </w:rPr>
        <w:t>The Academic Senate</w:t>
      </w:r>
      <w:r>
        <w:t xml:space="preserve"> is the body of PCC faculty, including librarians and counselors.  Every employee who is designated as faculty is a member of the Academic Senate.</w:t>
      </w:r>
    </w:p>
    <w:p w14:paraId="2C4198C0" w14:textId="77777777" w:rsidR="00D27FE7" w:rsidRDefault="00D27FE7" w:rsidP="00D27FE7"/>
    <w:p w14:paraId="6B8DBB1D" w14:textId="77777777" w:rsidR="00D27FE7" w:rsidRDefault="00D27FE7" w:rsidP="00D27FE7">
      <w:r w:rsidRPr="00D27FE7">
        <w:rPr>
          <w:b/>
        </w:rPr>
        <w:t>The Academic Senate Board</w:t>
      </w:r>
      <w:r>
        <w:t xml:space="preserve"> is the legislative body of representatives from the diverse academic sections.  Representatives are sometimes referred to as “senators.”</w:t>
      </w:r>
    </w:p>
    <w:p w14:paraId="37503EAC" w14:textId="77777777" w:rsidR="00D27FE7" w:rsidRDefault="00D27FE7" w:rsidP="00D27FE7"/>
    <w:p w14:paraId="1C811F22" w14:textId="77777777" w:rsidR="00D27FE7" w:rsidRDefault="00D27FE7" w:rsidP="00D27FE7">
      <w:r w:rsidRPr="00D27FE7">
        <w:rPr>
          <w:b/>
        </w:rPr>
        <w:t>The Academic Senate Executive Committee</w:t>
      </w:r>
      <w:r>
        <w:t xml:space="preserve"> </w:t>
      </w:r>
      <w:proofErr w:type="gramStart"/>
      <w:r>
        <w:t>are</w:t>
      </w:r>
      <w:proofErr w:type="gramEnd"/>
      <w:r>
        <w:t xml:space="preserve"> the elected president, vice-president, secretary, and treasurer of the Academic Senate Board.  They are part of the Academic Senate Board.</w:t>
      </w:r>
    </w:p>
    <w:p w14:paraId="20941C3E" w14:textId="77777777" w:rsidR="00D27FE7" w:rsidRDefault="00D27FE7" w:rsidP="00D27FE7"/>
    <w:p w14:paraId="6D0C3589" w14:textId="77777777" w:rsidR="00D27FE7" w:rsidRDefault="00D27FE7" w:rsidP="00D27FE7">
      <w:r w:rsidRPr="00D27FE7">
        <w:rPr>
          <w:b/>
        </w:rPr>
        <w:t>Standing Committees</w:t>
      </w:r>
      <w:r>
        <w:t xml:space="preserve"> are those committees involved with academic or professional matters whose work requires on-going continuous membership.</w:t>
      </w:r>
    </w:p>
    <w:p w14:paraId="086EBFC2" w14:textId="77777777" w:rsidR="00D27FE7" w:rsidRDefault="00D27FE7" w:rsidP="00D27FE7"/>
    <w:p w14:paraId="1BBF3A0A" w14:textId="77777777" w:rsidR="00D27FE7" w:rsidRDefault="00D27FE7" w:rsidP="00D27FE7">
      <w:r w:rsidRPr="00D27FE7">
        <w:rPr>
          <w:b/>
        </w:rPr>
        <w:t>Operational Committees</w:t>
      </w:r>
      <w:r>
        <w:t xml:space="preserve"> are those committees charged with performing the duties and responsibilities of the Academic Senate.   The work of these committees also requires on-going continuous membership.</w:t>
      </w:r>
    </w:p>
    <w:p w14:paraId="12224CD4" w14:textId="77777777" w:rsidR="00D27FE7" w:rsidRDefault="00D27FE7" w:rsidP="00D27FE7"/>
    <w:p w14:paraId="48EA2786" w14:textId="77777777" w:rsidR="00D27FE7" w:rsidRDefault="00D27FE7" w:rsidP="00D27FE7">
      <w:r w:rsidRPr="00D27FE7">
        <w:rPr>
          <w:b/>
        </w:rPr>
        <w:t>Ad hoc Committees</w:t>
      </w:r>
      <w:r>
        <w:t xml:space="preserve"> are those committees charged with addressing specific </w:t>
      </w:r>
      <w:bookmarkStart w:id="0" w:name="_GoBack"/>
      <w:bookmarkEnd w:id="0"/>
      <w:r>
        <w:t>academic issues.  When the work on such issues is finished the ad-hoc committee is normally disbanded.</w:t>
      </w:r>
    </w:p>
    <w:p w14:paraId="59FB1698" w14:textId="77777777" w:rsidR="00D27FE7" w:rsidRDefault="00D27FE7" w:rsidP="00D27FE7"/>
    <w:p w14:paraId="109EBA09" w14:textId="77777777" w:rsidR="00D27FE7" w:rsidRDefault="00D27FE7" w:rsidP="00D27FE7">
      <w:pPr>
        <w:rPr>
          <w:ins w:id="1" w:author="Yolanda McKay" w:date="2015-03-25T16:00:00Z"/>
        </w:rPr>
      </w:pPr>
      <w:r w:rsidRPr="00D27FE7">
        <w:rPr>
          <w:b/>
        </w:rPr>
        <w:t>College-Wide Committees</w:t>
      </w:r>
      <w:r>
        <w:t xml:space="preserve"> are those committees charged with addressing issues of importance to the entire college.   Membership of such committees normally consists of representatives from the faculty, classified staff, students and management.</w:t>
      </w:r>
    </w:p>
    <w:p w14:paraId="3CF20263" w14:textId="77777777" w:rsidR="00297B3C" w:rsidRDefault="00297B3C" w:rsidP="00D27FE7">
      <w:pPr>
        <w:rPr>
          <w:ins w:id="2" w:author="Yolanda McKay" w:date="2015-03-25T16:03:00Z"/>
        </w:rPr>
      </w:pPr>
    </w:p>
    <w:p w14:paraId="497FCB26" w14:textId="5B19EA49" w:rsidR="00F40D3B" w:rsidRDefault="00F40D3B" w:rsidP="00D27FE7">
      <w:pPr>
        <w:rPr>
          <w:ins w:id="3" w:author="Yolanda McKay" w:date="2015-03-25T16:00:00Z"/>
        </w:rPr>
      </w:pPr>
      <w:ins w:id="4" w:author="Yolanda McKay" w:date="2015-03-25T16:03:00Z">
        <w:r>
          <w:t>Regular Attendance</w:t>
        </w:r>
      </w:ins>
      <w:ins w:id="5" w:author="Yolanda McKay" w:date="2015-03-25T16:04:00Z">
        <w:r>
          <w:t xml:space="preserve">: </w:t>
        </w:r>
      </w:ins>
      <w:ins w:id="6" w:author="Yolanda McKay" w:date="2015-03-25T16:03:00Z">
        <w:r>
          <w:t xml:space="preserve"> </w:t>
        </w:r>
      </w:ins>
      <w:ins w:id="7" w:author="Yolanda McKay" w:date="2015-03-25T16:04:00Z">
        <w:r>
          <w:t>Failure to maintain regular</w:t>
        </w:r>
      </w:ins>
      <w:ins w:id="8" w:author="Yolanda McKay" w:date="2015-03-25T16:03:00Z">
        <w:r>
          <w:t xml:space="preserve"> attendance is defined as </w:t>
        </w:r>
      </w:ins>
      <w:ins w:id="9" w:author="Yolanda McKay" w:date="2015-03-25T16:05:00Z">
        <w:r>
          <w:t xml:space="preserve">missing three </w:t>
        </w:r>
      </w:ins>
      <w:ins w:id="10" w:author="Yolanda McKay" w:date="2015-03-25T16:06:00Z">
        <w:r>
          <w:t xml:space="preserve">consecutive </w:t>
        </w:r>
      </w:ins>
      <w:ins w:id="11" w:author="Yolanda McKay" w:date="2015-03-25T16:05:00Z">
        <w:r>
          <w:t>meetings without medical excuse</w:t>
        </w:r>
      </w:ins>
      <w:ins w:id="12" w:author="Yolanda McKay" w:date="2015-03-25T16:06:00Z">
        <w:r>
          <w:t>.</w:t>
        </w:r>
      </w:ins>
    </w:p>
    <w:p w14:paraId="2B525786" w14:textId="77777777" w:rsidR="00297B3C" w:rsidRDefault="00297B3C" w:rsidP="00D27FE7"/>
    <w:p w14:paraId="3453A591" w14:textId="77777777" w:rsidR="001D0812" w:rsidRDefault="001D0812" w:rsidP="00D27FE7"/>
    <w:p w14:paraId="4696A896" w14:textId="3F8DA086" w:rsidR="00D0573A" w:rsidDel="00E210DE" w:rsidRDefault="00D0573A" w:rsidP="00D0573A">
      <w:pPr>
        <w:pStyle w:val="Heading1"/>
        <w:rPr>
          <w:del w:id="13" w:author="Yolanda McKay" w:date="2015-03-29T15:15:00Z"/>
        </w:rPr>
      </w:pPr>
      <w:del w:id="14" w:author="Yolanda McKay" w:date="2015-03-29T15:15:00Z">
        <w:r w:rsidDel="00E210DE">
          <w:delText>Article 3</w:delText>
        </w:r>
        <w:r w:rsidR="00AD70A7" w:rsidDel="00E210DE">
          <w:delText xml:space="preserve"> – The Academic Senate (rev. 9/11</w:delText>
        </w:r>
        <w:r w:rsidDel="00E210DE">
          <w:delText>/14)</w:delText>
        </w:r>
      </w:del>
    </w:p>
    <w:p w14:paraId="526564DD" w14:textId="1555FC8F" w:rsidR="00D0573A" w:rsidRPr="000068B5"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rPr>
          <w:ins w:id="15" w:author="Melissa Michelson" w:date="2014-06-03T18:03:00Z"/>
          <w:del w:id="16" w:author="Yolanda McKay" w:date="2015-03-29T15:15:00Z"/>
          <w:rFonts w:cs="Arial"/>
          <w:b/>
        </w:rPr>
      </w:pPr>
      <w:del w:id="17" w:author="Yolanda McKay" w:date="2015-03-29T15:15:00Z">
        <w:r w:rsidRPr="000068B5" w:rsidDel="00E210DE">
          <w:rPr>
            <w:rFonts w:cs="Arial"/>
            <w:b/>
          </w:rPr>
          <w:delText>.1.</w:delText>
        </w:r>
        <w:r w:rsidRPr="000068B5" w:rsidDel="00E210DE">
          <w:rPr>
            <w:rFonts w:cs="Arial"/>
            <w:b/>
          </w:rPr>
          <w:tab/>
        </w:r>
        <w:r w:rsidRPr="000068B5" w:rsidDel="00E210DE">
          <w:rPr>
            <w:rFonts w:cs="Arial"/>
            <w:b/>
            <w:strike/>
          </w:rPr>
          <w:delText xml:space="preserve">Membership </w:delText>
        </w:r>
        <w:r w:rsidRPr="000068B5" w:rsidDel="00E210DE">
          <w:rPr>
            <w:rFonts w:cs="Arial"/>
            <w:b/>
            <w:highlight w:val="yellow"/>
          </w:rPr>
          <w:delText xml:space="preserve">Faculty </w:delText>
        </w:r>
        <w:r w:rsidRPr="009465D3" w:rsidDel="00E210DE">
          <w:rPr>
            <w:rFonts w:cs="Arial"/>
            <w:b/>
            <w:highlight w:val="yellow"/>
          </w:rPr>
          <w:delText>Definitions (?)</w:delText>
        </w:r>
      </w:del>
    </w:p>
    <w:p w14:paraId="16DB6561" w14:textId="4756DC00" w:rsidR="00D0573A" w:rsidRPr="000068B5" w:rsidDel="00E210DE" w:rsidRDefault="00D0573A" w:rsidP="00D0573A">
      <w:pPr>
        <w:widowControl w:val="0"/>
        <w:rPr>
          <w:del w:id="18" w:author="Yolanda McKay" w:date="2015-03-29T15:15:00Z"/>
          <w:rFonts w:cs="Arial"/>
        </w:rPr>
      </w:pPr>
      <w:del w:id="19" w:author="Yolanda McKay" w:date="2015-03-29T15:15:00Z">
        <w:r w:rsidRPr="000068B5" w:rsidDel="00E210DE">
          <w:rPr>
            <w:rFonts w:cs="Arial"/>
          </w:rPr>
          <w:tab/>
        </w:r>
      </w:del>
    </w:p>
    <w:p w14:paraId="79CCEDB6" w14:textId="725BC6A2" w:rsidR="00D0573A" w:rsidRPr="000068B5" w:rsidDel="00E210DE" w:rsidRDefault="00D0573A" w:rsidP="00D0573A">
      <w:pPr>
        <w:widowControl w:val="0"/>
        <w:rPr>
          <w:ins w:id="20" w:author="Melissa Michelson" w:date="2014-06-03T18:03:00Z"/>
          <w:del w:id="21" w:author="Yolanda McKay" w:date="2015-03-29T15:15:00Z"/>
          <w:rFonts w:cs="Arial"/>
        </w:rPr>
      </w:pPr>
      <w:del w:id="22" w:author="Yolanda McKay" w:date="2015-03-29T15:15:00Z">
        <w:r w:rsidRPr="000068B5" w:rsidDel="00E210DE">
          <w:rPr>
            <w:rFonts w:cs="Arial"/>
            <w:b/>
          </w:rPr>
          <w:delText xml:space="preserve">A.  Regular Faculty </w:delText>
        </w:r>
        <w:r w:rsidRPr="000068B5" w:rsidDel="00E210DE">
          <w:rPr>
            <w:rFonts w:cs="Arial"/>
          </w:rPr>
          <w:delText>are</w:delText>
        </w:r>
        <w:r w:rsidRPr="000068B5" w:rsidDel="00E210DE">
          <w:rPr>
            <w:rFonts w:cs="Arial"/>
            <w:b/>
          </w:rPr>
          <w:delText xml:space="preserve"> </w:delText>
        </w:r>
        <w:r w:rsidRPr="000068B5" w:rsidDel="00E210DE">
          <w:rPr>
            <w:rFonts w:cs="Arial"/>
          </w:rPr>
          <w:delText>full-time tenured and tenure-track faculty, temporary full-tim</w:delText>
        </w:r>
        <w:r w:rsidR="00C07B81" w:rsidDel="00E210DE">
          <w:rPr>
            <w:rFonts w:cs="Arial"/>
          </w:rPr>
          <w:delText>e faculty,</w:delText>
        </w:r>
        <w:r w:rsidRPr="000068B5" w:rsidDel="00E210DE">
          <w:rPr>
            <w:rFonts w:cs="Arial"/>
          </w:rPr>
          <w:delText xml:space="preserve"> counselors and librarians who</w:delText>
        </w:r>
        <w:r w:rsidR="00C07B81" w:rsidDel="00E210DE">
          <w:rPr>
            <w:rFonts w:cs="Arial"/>
          </w:rPr>
          <w:delText xml:space="preserve"> are not classified as supervisory or management</w:delText>
        </w:r>
        <w:r w:rsidRPr="000068B5" w:rsidDel="00E210DE">
          <w:rPr>
            <w:rFonts w:cs="Arial"/>
          </w:rPr>
          <w:tab/>
        </w:r>
      </w:del>
    </w:p>
    <w:p w14:paraId="45C85727" w14:textId="79843B17" w:rsidR="00D0573A" w:rsidRPr="000068B5" w:rsidDel="00E210DE" w:rsidRDefault="00C07B81" w:rsidP="00D0573A">
      <w:pPr>
        <w:pStyle w:val="ListParagraph"/>
        <w:widowControl w:val="0"/>
        <w:numPr>
          <w:ilvl w:val="0"/>
          <w:numId w:val="5"/>
        </w:numPr>
        <w:autoSpaceDE w:val="0"/>
        <w:autoSpaceDN w:val="0"/>
        <w:adjustRightInd w:val="0"/>
        <w:spacing w:after="0" w:line="240" w:lineRule="auto"/>
        <w:rPr>
          <w:ins w:id="23" w:author="Melissa Michelson" w:date="2014-06-03T18:03:00Z"/>
          <w:del w:id="24" w:author="Yolanda McKay" w:date="2015-03-29T15:15:00Z"/>
          <w:rFonts w:ascii="Arial" w:hAnsi="Arial" w:cs="Arial"/>
        </w:rPr>
      </w:pPr>
      <w:del w:id="25" w:author="Yolanda McKay" w:date="2015-03-29T15:15:00Z">
        <w:r w:rsidDel="00E210DE">
          <w:rPr>
            <w:rFonts w:ascii="Arial" w:hAnsi="Arial" w:cs="Arial"/>
          </w:rPr>
          <w:delText xml:space="preserve">, </w:delText>
        </w:r>
      </w:del>
      <w:ins w:id="26" w:author="Melissa Michelson" w:date="2014-06-03T18:03:00Z">
        <w:del w:id="27" w:author="Yolanda McKay" w:date="2015-03-29T15:15:00Z">
          <w:r w:rsidR="00D0573A" w:rsidRPr="000068B5" w:rsidDel="00E210DE">
            <w:rPr>
              <w:rFonts w:ascii="Arial" w:hAnsi="Arial" w:cs="Arial"/>
            </w:rPr>
            <w:delText>have the minimum qualifications for hire as specified by the Board of Governors of the California Community Colleges</w:delText>
          </w:r>
        </w:del>
      </w:ins>
      <w:del w:id="28" w:author="Yolanda McKay" w:date="2015-03-29T15:15:00Z">
        <w:r w:rsidR="00D0573A" w:rsidRPr="000068B5" w:rsidDel="00E210DE">
          <w:rPr>
            <w:rFonts w:ascii="Arial" w:hAnsi="Arial" w:cs="Arial"/>
          </w:rPr>
          <w:delText>;</w:delText>
        </w:r>
      </w:del>
    </w:p>
    <w:p w14:paraId="31C44CB5" w14:textId="60DBEC6C" w:rsidR="00D0573A" w:rsidRPr="000068B5" w:rsidDel="00E210DE" w:rsidRDefault="00D0573A" w:rsidP="00D0573A">
      <w:pPr>
        <w:widowControl w:val="0"/>
        <w:rPr>
          <w:ins w:id="29" w:author="Melissa Michelson" w:date="2014-06-03T18:03:00Z"/>
          <w:del w:id="30" w:author="Yolanda McKay" w:date="2015-03-29T15:15:00Z"/>
          <w:rFonts w:cs="Arial"/>
        </w:rPr>
      </w:pPr>
    </w:p>
    <w:p w14:paraId="52BF97EA" w14:textId="7F3B83C1" w:rsidR="00D0573A" w:rsidRPr="000068B5" w:rsidDel="00E210DE" w:rsidRDefault="00C07B81" w:rsidP="00D0573A">
      <w:pPr>
        <w:pStyle w:val="ListParagraph"/>
        <w:widowControl w:val="0"/>
        <w:numPr>
          <w:ilvl w:val="0"/>
          <w:numId w:val="5"/>
        </w:numPr>
        <w:autoSpaceDE w:val="0"/>
        <w:autoSpaceDN w:val="0"/>
        <w:adjustRightInd w:val="0"/>
        <w:spacing w:after="0" w:line="240" w:lineRule="auto"/>
        <w:rPr>
          <w:ins w:id="31" w:author="Melissa Michelson" w:date="2014-06-03T18:03:00Z"/>
          <w:del w:id="32" w:author="Yolanda McKay" w:date="2015-03-29T15:15:00Z"/>
          <w:rFonts w:ascii="Arial" w:hAnsi="Arial" w:cs="Arial"/>
        </w:rPr>
      </w:pPr>
      <w:del w:id="33" w:author="Yolanda McKay" w:date="2015-03-29T15:15:00Z">
        <w:r w:rsidDel="00E210DE">
          <w:rPr>
            <w:rFonts w:ascii="Arial" w:hAnsi="Arial" w:cs="Arial"/>
          </w:rPr>
          <w:delText>If not librarians or counselors,</w:delText>
        </w:r>
        <w:r w:rsidRPr="000068B5" w:rsidDel="00E210DE">
          <w:rPr>
            <w:rFonts w:ascii="Arial" w:hAnsi="Arial" w:cs="Arial"/>
          </w:rPr>
          <w:delText xml:space="preserve"> </w:delText>
        </w:r>
      </w:del>
      <w:ins w:id="34" w:author="Melissa Michelson" w:date="2014-06-03T18:03:00Z">
        <w:del w:id="35" w:author="Yolanda McKay" w:date="2015-03-29T15:15:00Z">
          <w:r w:rsidR="00D0573A" w:rsidRPr="000068B5" w:rsidDel="00E210DE">
            <w:rPr>
              <w:rFonts w:ascii="Arial" w:hAnsi="Arial" w:cs="Arial"/>
            </w:rPr>
            <w:delText>have an assignment of 66% or more in the class schedule</w:delText>
          </w:r>
        </w:del>
      </w:ins>
      <w:del w:id="36" w:author="Yolanda McKay" w:date="2015-03-29T15:15:00Z">
        <w:r w:rsidR="00D0573A" w:rsidRPr="000068B5" w:rsidDel="00E210DE">
          <w:rPr>
            <w:rFonts w:ascii="Arial" w:hAnsi="Arial" w:cs="Arial"/>
          </w:rPr>
          <w:delText>;</w:delText>
        </w:r>
      </w:del>
    </w:p>
    <w:p w14:paraId="1B33D5E2" w14:textId="293A75C1" w:rsidR="00D0573A" w:rsidRPr="000068B5" w:rsidDel="00E210DE" w:rsidRDefault="00D0573A" w:rsidP="00D0573A">
      <w:pPr>
        <w:widowControl w:val="0"/>
        <w:rPr>
          <w:ins w:id="37" w:author="Melissa Michelson" w:date="2014-06-03T18:03:00Z"/>
          <w:del w:id="38" w:author="Yolanda McKay" w:date="2015-03-29T15:15:00Z"/>
          <w:rFonts w:cs="Arial"/>
        </w:rPr>
      </w:pPr>
    </w:p>
    <w:p w14:paraId="2EA10BD4" w14:textId="303301F9" w:rsidR="00D0573A" w:rsidRPr="000068B5" w:rsidDel="00E210DE" w:rsidRDefault="00C07B81" w:rsidP="00D0573A">
      <w:pPr>
        <w:pStyle w:val="ListParagraph"/>
        <w:widowControl w:val="0"/>
        <w:numPr>
          <w:ilvl w:val="0"/>
          <w:numId w:val="5"/>
        </w:numPr>
        <w:autoSpaceDE w:val="0"/>
        <w:autoSpaceDN w:val="0"/>
        <w:adjustRightInd w:val="0"/>
        <w:spacing w:after="0" w:line="240" w:lineRule="auto"/>
        <w:rPr>
          <w:del w:id="39" w:author="Yolanda McKay" w:date="2015-03-29T15:15:00Z"/>
          <w:rFonts w:ascii="Arial" w:hAnsi="Arial" w:cs="Arial"/>
        </w:rPr>
      </w:pPr>
      <w:del w:id="40" w:author="Yolanda McKay" w:date="2015-03-29T15:15:00Z">
        <w:r w:rsidDel="00E210DE">
          <w:rPr>
            <w:rFonts w:ascii="Arial" w:hAnsi="Arial" w:cs="Arial"/>
          </w:rPr>
          <w:delText>If they have re-assigned time, the assignment is</w:delText>
        </w:r>
      </w:del>
      <w:ins w:id="41" w:author="Melissa Michelson" w:date="2014-06-03T18:03:00Z">
        <w:del w:id="42" w:author="Yolanda McKay" w:date="2015-03-29T15:15:00Z">
          <w:r w:rsidR="00D0573A" w:rsidRPr="000068B5" w:rsidDel="00E210DE">
            <w:rPr>
              <w:rFonts w:ascii="Arial" w:hAnsi="Arial" w:cs="Arial"/>
            </w:rPr>
            <w:delText xml:space="preserve"> approved by the </w:delText>
          </w:r>
        </w:del>
      </w:ins>
      <w:del w:id="43" w:author="Yolanda McKay" w:date="2015-03-29T15:15:00Z">
        <w:r w:rsidDel="00E210DE">
          <w:rPr>
            <w:rFonts w:ascii="Arial" w:hAnsi="Arial" w:cs="Arial"/>
          </w:rPr>
          <w:delText>Academic</w:delText>
        </w:r>
      </w:del>
      <w:ins w:id="44" w:author="Melissa Michelson" w:date="2014-06-03T18:03:00Z">
        <w:del w:id="45" w:author="Yolanda McKay" w:date="2015-03-29T15:15:00Z">
          <w:r w:rsidR="00D0573A" w:rsidRPr="000068B5" w:rsidDel="00E210DE">
            <w:rPr>
              <w:rFonts w:ascii="Arial" w:hAnsi="Arial" w:cs="Arial"/>
            </w:rPr>
            <w:delText xml:space="preserve"> Senate</w:delText>
          </w:r>
        </w:del>
      </w:ins>
      <w:del w:id="46" w:author="Yolanda McKay" w:date="2015-03-29T15:15:00Z">
        <w:r w:rsidDel="00E210DE">
          <w:rPr>
            <w:rFonts w:ascii="Arial" w:hAnsi="Arial" w:cs="Arial"/>
          </w:rPr>
          <w:delText xml:space="preserve"> Board</w:delText>
        </w:r>
      </w:del>
      <w:ins w:id="47" w:author="Melissa Michelson" w:date="2014-06-03T18:03:00Z">
        <w:del w:id="48" w:author="Yolanda McKay" w:date="2015-03-29T15:15:00Z">
          <w:r w:rsidR="00D0573A" w:rsidRPr="000068B5" w:rsidDel="00E210DE">
            <w:rPr>
              <w:rFonts w:ascii="Arial" w:hAnsi="Arial" w:cs="Arial"/>
            </w:rPr>
            <w:delText xml:space="preserve">, or mutually agreed on by the </w:delText>
          </w:r>
        </w:del>
      </w:ins>
      <w:del w:id="49" w:author="Yolanda McKay" w:date="2015-03-29T15:15:00Z">
        <w:r w:rsidDel="00E210DE">
          <w:rPr>
            <w:rFonts w:ascii="Arial" w:hAnsi="Arial" w:cs="Arial"/>
          </w:rPr>
          <w:delText>Academic</w:delText>
        </w:r>
      </w:del>
      <w:ins w:id="50" w:author="Melissa Michelson" w:date="2014-06-03T18:03:00Z">
        <w:del w:id="51" w:author="Yolanda McKay" w:date="2015-03-29T15:15:00Z">
          <w:r w:rsidR="00D0573A" w:rsidRPr="000068B5" w:rsidDel="00E210DE">
            <w:rPr>
              <w:rFonts w:ascii="Arial" w:hAnsi="Arial" w:cs="Arial"/>
            </w:rPr>
            <w:delText xml:space="preserve"> Senate and the Administration</w:delText>
          </w:r>
        </w:del>
      </w:ins>
      <w:del w:id="52" w:author="Yolanda McKay" w:date="2015-03-29T15:15:00Z">
        <w:r w:rsidR="00D0573A" w:rsidRPr="000068B5" w:rsidDel="00E210DE">
          <w:rPr>
            <w:rFonts w:ascii="Arial" w:hAnsi="Arial" w:cs="Arial"/>
            <w:i/>
          </w:rPr>
          <w:delText>;</w:delText>
        </w:r>
      </w:del>
    </w:p>
    <w:p w14:paraId="734F9DDA" w14:textId="2FDF8B32" w:rsidR="00D0573A" w:rsidRPr="000068B5" w:rsidDel="00E210DE" w:rsidRDefault="00D0573A" w:rsidP="00D0573A">
      <w:pPr>
        <w:pStyle w:val="ListParagraph"/>
        <w:rPr>
          <w:del w:id="53" w:author="Yolanda McKay" w:date="2015-03-29T15:15:00Z"/>
          <w:rFonts w:ascii="Arial" w:hAnsi="Arial" w:cs="Arial"/>
        </w:rPr>
      </w:pPr>
    </w:p>
    <w:p w14:paraId="5067AC3B" w14:textId="473A65DC" w:rsidR="00D0573A" w:rsidRPr="000068B5" w:rsidDel="00E210DE" w:rsidRDefault="00D0573A" w:rsidP="00D0573A">
      <w:pPr>
        <w:pStyle w:val="ListParagraph"/>
        <w:widowControl w:val="0"/>
        <w:numPr>
          <w:ilvl w:val="0"/>
          <w:numId w:val="5"/>
        </w:numPr>
        <w:autoSpaceDE w:val="0"/>
        <w:autoSpaceDN w:val="0"/>
        <w:adjustRightInd w:val="0"/>
        <w:spacing w:after="0" w:line="240" w:lineRule="auto"/>
        <w:rPr>
          <w:ins w:id="54" w:author="Melissa Michelson" w:date="2014-06-03T18:03:00Z"/>
          <w:del w:id="55" w:author="Yolanda McKay" w:date="2015-03-29T15:15:00Z"/>
          <w:rFonts w:ascii="Arial" w:hAnsi="Arial" w:cs="Arial"/>
        </w:rPr>
      </w:pPr>
      <w:del w:id="56" w:author="Yolanda McKay" w:date="2015-03-29T15:15:00Z">
        <w:r w:rsidRPr="000068B5" w:rsidDel="00E210DE">
          <w:rPr>
            <w:rFonts w:ascii="Arial" w:hAnsi="Arial" w:cs="Arial"/>
          </w:rPr>
          <w:delText>are not classified as supervisory or management.</w:delText>
        </w:r>
      </w:del>
    </w:p>
    <w:p w14:paraId="34472CF9" w14:textId="26628AA1" w:rsidR="00D0573A" w:rsidRPr="000068B5" w:rsidDel="00E210DE" w:rsidRDefault="00D0573A" w:rsidP="00D0573A">
      <w:pPr>
        <w:widowControl w:val="0"/>
        <w:rPr>
          <w:del w:id="57" w:author="Yolanda McKay" w:date="2015-03-29T15:15:00Z"/>
          <w:rFonts w:cs="Arial"/>
        </w:rPr>
      </w:pPr>
    </w:p>
    <w:p w14:paraId="2995289F" w14:textId="5335DAA4" w:rsidR="00D0573A" w:rsidRPr="000068B5" w:rsidDel="00E210DE" w:rsidRDefault="00D0573A" w:rsidP="00D0573A">
      <w:pPr>
        <w:widowControl w:val="0"/>
        <w:rPr>
          <w:ins w:id="58" w:author="Melissa Michelson" w:date="2014-06-03T18:03:00Z"/>
          <w:del w:id="59" w:author="Yolanda McKay" w:date="2015-03-29T15:15:00Z"/>
          <w:rFonts w:cs="Arial"/>
        </w:rPr>
      </w:pPr>
      <w:del w:id="60" w:author="Yolanda McKay" w:date="2015-03-29T15:15:00Z">
        <w:r w:rsidRPr="000068B5" w:rsidDel="00E210DE">
          <w:rPr>
            <w:rFonts w:cs="Arial"/>
            <w:b/>
          </w:rPr>
          <w:delText>A.1.</w:delText>
        </w:r>
        <w:r w:rsidRPr="000068B5" w:rsidDel="00E210DE">
          <w:rPr>
            <w:rFonts w:cs="Arial"/>
          </w:rPr>
          <w:delText xml:space="preserve"> Regular faculty have the right to vote in Senate elections or represent the Faculty on Senate, college-wide or administrative committees.</w:delText>
        </w:r>
      </w:del>
    </w:p>
    <w:p w14:paraId="5A441F45" w14:textId="5411A8B5" w:rsidR="00D0573A" w:rsidRPr="000068B5"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720"/>
        <w:rPr>
          <w:del w:id="61" w:author="Yolanda McKay" w:date="2015-03-29T15:15:00Z"/>
          <w:rFonts w:cs="Arial"/>
        </w:rPr>
      </w:pPr>
    </w:p>
    <w:p w14:paraId="02708D29" w14:textId="4CB0BEDF" w:rsidR="00D0573A" w:rsidRPr="000068B5"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720"/>
        <w:rPr>
          <w:del w:id="62" w:author="Yolanda McKay" w:date="2015-03-29T15:15:00Z"/>
          <w:rFonts w:cs="Arial"/>
        </w:rPr>
      </w:pPr>
      <w:ins w:id="63" w:author="Melissa Michelson" w:date="2014-06-03T18:03:00Z">
        <w:del w:id="64" w:author="Yolanda McKay" w:date="2015-03-29T15:15:00Z">
          <w:r w:rsidRPr="000068B5" w:rsidDel="00E210DE">
            <w:rPr>
              <w:rFonts w:cs="Arial"/>
              <w:b/>
              <w:i/>
            </w:rPr>
            <w:delText>Exceptions to 3.1</w:delText>
          </w:r>
        </w:del>
      </w:ins>
      <w:del w:id="65" w:author="Yolanda McKay" w:date="2015-03-29T15:15:00Z">
        <w:r w:rsidRPr="000068B5" w:rsidDel="00E210DE">
          <w:rPr>
            <w:rFonts w:cs="Arial"/>
            <w:b/>
            <w:i/>
          </w:rPr>
          <w:delText>.</w:delText>
        </w:r>
        <w:r w:rsidDel="00E210DE">
          <w:rPr>
            <w:rFonts w:cs="Arial"/>
            <w:b/>
            <w:i/>
          </w:rPr>
          <w:delText xml:space="preserve"> </w:delText>
        </w:r>
        <w:r w:rsidRPr="000068B5" w:rsidDel="00E210DE">
          <w:rPr>
            <w:rFonts w:cs="Arial"/>
            <w:b/>
            <w:i/>
          </w:rPr>
          <w:delText>A1</w:delText>
        </w:r>
      </w:del>
      <w:ins w:id="66" w:author="Melissa Michelson" w:date="2014-06-03T18:03:00Z">
        <w:del w:id="67" w:author="Yolanda McKay" w:date="2015-03-29T15:15:00Z">
          <w:r w:rsidRPr="000068B5" w:rsidDel="00E210DE">
            <w:rPr>
              <w:rFonts w:cs="Arial"/>
              <w:b/>
              <w:i/>
            </w:rPr>
            <w:delText>:</w:delText>
          </w:r>
          <w:r w:rsidRPr="000068B5" w:rsidDel="00E210DE">
            <w:rPr>
              <w:rFonts w:cs="Arial"/>
            </w:rPr>
            <w:delText xml:space="preserve">  Curriculum &amp; Instruction Chair, Senate Executive Committee; Department Chairs; FA Directors/Exec; faculty who have entered into written temporary agreements with the District for reduced workloads</w:delText>
          </w:r>
        </w:del>
      </w:ins>
      <w:del w:id="68" w:author="Yolanda McKay" w:date="2015-03-29T15:15:00Z">
        <w:r w:rsidRPr="000068B5" w:rsidDel="00E210DE">
          <w:rPr>
            <w:rFonts w:cs="Arial"/>
          </w:rPr>
          <w:delText>.</w:delText>
        </w:r>
      </w:del>
    </w:p>
    <w:p w14:paraId="32E4115F" w14:textId="33975B7C" w:rsidR="00D0573A" w:rsidRPr="000068B5"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720"/>
        <w:rPr>
          <w:del w:id="69" w:author="Yolanda McKay" w:date="2015-03-29T15:15:00Z"/>
          <w:rFonts w:cs="Arial"/>
          <w:b/>
          <w:bCs/>
        </w:rPr>
      </w:pPr>
    </w:p>
    <w:p w14:paraId="727B3B2F" w14:textId="340A8C38" w:rsidR="00D0573A" w:rsidRPr="000068B5"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720"/>
        <w:rPr>
          <w:del w:id="70" w:author="Yolanda McKay" w:date="2015-03-29T15:15:00Z"/>
          <w:rFonts w:cs="Arial"/>
        </w:rPr>
      </w:pPr>
      <w:del w:id="71" w:author="Yolanda McKay" w:date="2015-03-29T15:15:00Z">
        <w:r w:rsidRPr="000068B5" w:rsidDel="00E210DE">
          <w:rPr>
            <w:rFonts w:cs="Arial"/>
            <w:b/>
            <w:bCs/>
          </w:rPr>
          <w:delText>B.  Adjunct Faculty are:</w:delText>
        </w:r>
        <w:r w:rsidRPr="000068B5" w:rsidDel="00E210DE">
          <w:rPr>
            <w:rFonts w:cs="Arial"/>
          </w:rPr>
          <w:delText xml:space="preserve">  faculty members who are not tenured or who have not begun the tenure process.  Adjunct faculty</w:delText>
        </w:r>
        <w:r w:rsidR="00C07B81" w:rsidDel="00E210DE">
          <w:rPr>
            <w:rFonts w:cs="Arial"/>
          </w:rPr>
          <w:delText xml:space="preserve"> shall have the right to elect up to 5</w:delText>
        </w:r>
        <w:r w:rsidRPr="000068B5" w:rsidDel="00E210DE">
          <w:rPr>
            <w:rFonts w:cs="Arial"/>
          </w:rPr>
          <w:delText xml:space="preserve"> voting members to the Academic Senate Board through the Adjunct Faculty Issues Committee.  These members should preferably represent the diverse disciplines of the College.</w:delText>
        </w:r>
      </w:del>
    </w:p>
    <w:p w14:paraId="7C9A6A77" w14:textId="13B20ECC" w:rsidR="00D0573A" w:rsidRPr="000068B5"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720"/>
        <w:rPr>
          <w:ins w:id="72" w:author="Melissa Michelson" w:date="2014-06-03T18:05:00Z"/>
          <w:del w:id="73" w:author="Yolanda McKay" w:date="2015-03-29T15:15:00Z"/>
          <w:rFonts w:cs="Arial"/>
        </w:rPr>
      </w:pPr>
    </w:p>
    <w:p w14:paraId="2476376C" w14:textId="22B2FCBD" w:rsidR="00D0573A" w:rsidRPr="000068B5" w:rsidDel="00E210DE" w:rsidRDefault="00D0573A" w:rsidP="00C07B81">
      <w:pPr>
        <w:tabs>
          <w:tab w:val="left" w:pos="720"/>
          <w:tab w:val="left" w:pos="2160"/>
          <w:tab w:val="left" w:pos="2880"/>
          <w:tab w:val="left" w:pos="3600"/>
          <w:tab w:val="left" w:pos="4320"/>
          <w:tab w:val="left" w:pos="5040"/>
          <w:tab w:val="left" w:pos="5760"/>
          <w:tab w:val="left" w:pos="6480"/>
          <w:tab w:val="left" w:pos="7200"/>
          <w:tab w:val="left" w:pos="7920"/>
        </w:tabs>
        <w:ind w:left="630" w:right="-720"/>
        <w:rPr>
          <w:ins w:id="74" w:author="Melissa Michelson" w:date="2014-06-03T18:22:00Z"/>
          <w:del w:id="75" w:author="Yolanda McKay" w:date="2015-03-29T15:15:00Z"/>
          <w:rFonts w:cs="Arial"/>
          <w:bCs/>
          <w:strike/>
        </w:rPr>
      </w:pPr>
      <w:del w:id="76" w:author="Yolanda McKay" w:date="2015-03-29T15:15:00Z">
        <w:r w:rsidRPr="000068B5" w:rsidDel="00E210DE">
          <w:rPr>
            <w:rFonts w:cs="Arial"/>
            <w:b/>
          </w:rPr>
          <w:tab/>
          <w:delText>C.  Honorary Members are:</w:delText>
        </w:r>
        <w:r w:rsidRPr="000068B5" w:rsidDel="00E210DE">
          <w:rPr>
            <w:rFonts w:cs="Arial"/>
            <w:bCs/>
          </w:rPr>
          <w:delText xml:space="preserve">  Emeritus Faculty and individuals who have      performed distinguished service for the District and/or the Academic Senate.  The Academic Senate Board shall grant Honorary membership.  Emeritus Faculty automat</w:delText>
        </w:r>
        <w:r w:rsidR="00C07B81" w:rsidDel="00E210DE">
          <w:rPr>
            <w:rFonts w:cs="Arial"/>
            <w:bCs/>
          </w:rPr>
          <w:delText>ically become honorary members.</w:delText>
        </w:r>
      </w:del>
    </w:p>
    <w:p w14:paraId="6638F3BD" w14:textId="4796AF5C" w:rsidR="00D0573A" w:rsidRPr="000068B5" w:rsidDel="00E210DE" w:rsidRDefault="00D0573A" w:rsidP="00D0573A">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right="-720"/>
        <w:rPr>
          <w:ins w:id="77" w:author="Melissa Michelson" w:date="2014-06-03T18:18:00Z"/>
          <w:del w:id="78" w:author="Yolanda McKay" w:date="2015-03-29T15:15:00Z"/>
          <w:rFonts w:cs="Arial"/>
          <w:bCs/>
        </w:rPr>
      </w:pPr>
    </w:p>
    <w:p w14:paraId="31EB7AC5" w14:textId="6B5372B6" w:rsidR="00D0573A" w:rsidRPr="000068B5" w:rsidDel="00E210DE" w:rsidRDefault="00D0573A" w:rsidP="00D0573A">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left="360" w:right="-720" w:hanging="360"/>
        <w:rPr>
          <w:ins w:id="79" w:author="Melissa Michelson" w:date="2014-06-03T18:18:00Z"/>
          <w:del w:id="80" w:author="Yolanda McKay" w:date="2015-03-29T15:15:00Z"/>
          <w:rFonts w:cs="Arial"/>
          <w:b/>
        </w:rPr>
      </w:pPr>
      <w:ins w:id="81" w:author="Melissa Michelson" w:date="2014-06-03T18:18:00Z">
        <w:del w:id="82" w:author="Yolanda McKay" w:date="2015-03-29T15:15:00Z">
          <w:r w:rsidRPr="000068B5" w:rsidDel="00E210DE">
            <w:rPr>
              <w:rFonts w:cs="Arial"/>
              <w:b/>
            </w:rPr>
            <w:delText xml:space="preserve">3.2 </w:delText>
          </w:r>
          <w:r w:rsidRPr="000068B5" w:rsidDel="00E210DE">
            <w:rPr>
              <w:rFonts w:cs="Arial"/>
              <w:b/>
            </w:rPr>
            <w:tab/>
            <w:delText>The Executive Committee</w:delText>
          </w:r>
        </w:del>
      </w:ins>
    </w:p>
    <w:p w14:paraId="31D19AA1" w14:textId="7B649D6F" w:rsidR="00D0573A" w:rsidRPr="000068B5"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720"/>
        <w:rPr>
          <w:ins w:id="83" w:author="Melissa Michelson" w:date="2014-06-03T18:18:00Z"/>
          <w:del w:id="84" w:author="Yolanda McKay" w:date="2015-03-29T15:15:00Z"/>
          <w:rFonts w:cs="Arial"/>
          <w:b/>
        </w:rPr>
      </w:pPr>
    </w:p>
    <w:p w14:paraId="5125DBC4" w14:textId="0259EFE5" w:rsidR="00D0573A" w:rsidRPr="000068B5" w:rsidDel="00E210DE" w:rsidRDefault="00D0573A" w:rsidP="00D0573A">
      <w:pPr>
        <w:pStyle w:val="ListParagraph"/>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right="-720"/>
        <w:rPr>
          <w:ins w:id="85" w:author="Melissa Michelson" w:date="2014-06-03T18:32:00Z"/>
          <w:del w:id="86" w:author="Yolanda McKay" w:date="2015-03-29T15:15:00Z"/>
          <w:rFonts w:ascii="Arial" w:hAnsi="Arial" w:cs="Arial"/>
        </w:rPr>
      </w:pPr>
      <w:ins w:id="87" w:author="Melissa Michelson" w:date="2014-06-03T18:18:00Z">
        <w:del w:id="88" w:author="Yolanda McKay" w:date="2015-03-29T15:15:00Z">
          <w:r w:rsidRPr="000068B5" w:rsidDel="00E210DE">
            <w:rPr>
              <w:rFonts w:ascii="Arial" w:hAnsi="Arial" w:cs="Arial"/>
              <w:b/>
            </w:rPr>
            <w:delText>Membership:</w:delText>
          </w:r>
          <w:r w:rsidRPr="000068B5" w:rsidDel="00E210DE">
            <w:rPr>
              <w:rFonts w:ascii="Arial" w:hAnsi="Arial" w:cs="Arial"/>
            </w:rPr>
            <w:delText xml:space="preserve">  The Executive Committee of the Academic Senate shall consist of the elected officers</w:delText>
          </w:r>
        </w:del>
      </w:ins>
      <w:del w:id="89" w:author="Yolanda McKay" w:date="2015-03-29T15:15:00Z">
        <w:r w:rsidRPr="000068B5" w:rsidDel="00E210DE">
          <w:rPr>
            <w:rFonts w:ascii="Arial" w:hAnsi="Arial" w:cs="Arial"/>
          </w:rPr>
          <w:delText>.</w:delText>
        </w:r>
      </w:del>
      <w:ins w:id="90" w:author="Melissa Michelson" w:date="2014-06-03T18:18:00Z">
        <w:del w:id="91" w:author="Yolanda McKay" w:date="2015-03-29T15:15:00Z">
          <w:r w:rsidRPr="000068B5" w:rsidDel="00E210DE">
            <w:rPr>
              <w:rFonts w:ascii="Arial" w:hAnsi="Arial" w:cs="Arial"/>
            </w:rPr>
            <w:delText xml:space="preserve"> Executiv</w:delText>
          </w:r>
        </w:del>
      </w:ins>
      <w:del w:id="92" w:author="Yolanda McKay" w:date="2015-03-29T15:15:00Z">
        <w:r w:rsidRPr="000068B5" w:rsidDel="00E210DE">
          <w:rPr>
            <w:rFonts w:ascii="Arial" w:hAnsi="Arial" w:cs="Arial"/>
          </w:rPr>
          <w:delText xml:space="preserve">e </w:delText>
        </w:r>
      </w:del>
      <w:ins w:id="93" w:author="Melissa Michelson" w:date="2014-06-03T18:18:00Z">
        <w:del w:id="94" w:author="Yolanda McKay" w:date="2015-03-29T15:15:00Z">
          <w:r w:rsidRPr="000068B5" w:rsidDel="00E210DE">
            <w:rPr>
              <w:rFonts w:ascii="Arial" w:hAnsi="Arial" w:cs="Arial"/>
            </w:rPr>
            <w:delText>Committee members must retain their status as tenured regular faculty in order to continue in office.</w:delText>
          </w:r>
        </w:del>
      </w:ins>
    </w:p>
    <w:p w14:paraId="346CE0C5" w14:textId="306AC1A3" w:rsidR="00D0573A" w:rsidRPr="000068B5" w:rsidDel="00E210DE" w:rsidRDefault="00D0573A" w:rsidP="00D0573A">
      <w:pPr>
        <w:pStyle w:val="ListParagraph"/>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right="-720"/>
        <w:rPr>
          <w:ins w:id="95" w:author="Melissa Michelson" w:date="2014-06-03T18:32:00Z"/>
          <w:del w:id="96" w:author="Yolanda McKay" w:date="2015-03-29T15:15:00Z"/>
          <w:rFonts w:ascii="Arial" w:hAnsi="Arial" w:cs="Arial"/>
        </w:rPr>
      </w:pPr>
      <w:ins w:id="97" w:author="Melissa Michelson" w:date="2014-06-03T18:32:00Z">
        <w:del w:id="98" w:author="Yolanda McKay" w:date="2015-03-29T15:15:00Z">
          <w:r w:rsidRPr="000068B5" w:rsidDel="00E210DE">
            <w:rPr>
              <w:rFonts w:ascii="Arial" w:hAnsi="Arial" w:cs="Arial"/>
              <w:b/>
            </w:rPr>
            <w:delText>Terms of Office</w:delText>
          </w:r>
        </w:del>
      </w:ins>
      <w:del w:id="99" w:author="Yolanda McKay" w:date="2015-03-29T15:15:00Z">
        <w:r w:rsidRPr="000068B5" w:rsidDel="00E210DE">
          <w:rPr>
            <w:rFonts w:ascii="Arial" w:hAnsi="Arial" w:cs="Arial"/>
            <w:b/>
          </w:rPr>
          <w:delText xml:space="preserve">:  </w:delText>
        </w:r>
        <w:r w:rsidRPr="000068B5" w:rsidDel="00E210DE">
          <w:rPr>
            <w:rFonts w:ascii="Arial" w:hAnsi="Arial" w:cs="Arial"/>
          </w:rPr>
          <w:delText xml:space="preserve">The regular faculty shall elect all officers—except Immediate Past President for one-year terms.  The term of office for all elected officers shall be July 1 to June 30 or until a successor is elected.  The Academic Senate office shall be made available to the new officers </w:delText>
        </w:r>
        <w:r w:rsidRPr="000068B5" w:rsidDel="00E210DE">
          <w:rPr>
            <w:rFonts w:ascii="Arial" w:hAnsi="Arial" w:cs="Arial"/>
            <w:highlight w:val="yellow"/>
          </w:rPr>
          <w:delText>no later than July 1 of each</w:delText>
        </w:r>
        <w:r w:rsidRPr="000068B5" w:rsidDel="00E210DE">
          <w:rPr>
            <w:rFonts w:ascii="Arial" w:hAnsi="Arial" w:cs="Arial"/>
          </w:rPr>
          <w:delText xml:space="preserve"> year, and the newly elected President shall represent the Academic Senate at the Board of Trustees´ meetings beginning July 1 of each year.</w:delText>
        </w:r>
      </w:del>
    </w:p>
    <w:p w14:paraId="4FF7B4FD" w14:textId="21464109" w:rsidR="00D0573A" w:rsidRPr="000068B5"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720"/>
        <w:rPr>
          <w:del w:id="100" w:author="Yolanda McKay" w:date="2015-03-29T15:15:00Z"/>
          <w:rFonts w:cs="Arial"/>
        </w:rPr>
      </w:pPr>
      <w:del w:id="101" w:author="Yolanda McKay" w:date="2015-03-29T15:15:00Z">
        <w:r w:rsidRPr="000068B5" w:rsidDel="00E210DE">
          <w:rPr>
            <w:rFonts w:cs="Arial"/>
            <w:b/>
          </w:rPr>
          <w:delText>C.</w:delText>
        </w:r>
        <w:r w:rsidRPr="000068B5" w:rsidDel="00E210DE">
          <w:rPr>
            <w:rFonts w:cs="Arial"/>
          </w:rPr>
          <w:delText xml:space="preserve">   </w:delText>
        </w:r>
      </w:del>
      <w:ins w:id="102" w:author="Melissa Michelson" w:date="2014-06-03T18:32:00Z">
        <w:del w:id="103" w:author="Yolanda McKay" w:date="2015-03-29T15:15:00Z">
          <w:r w:rsidRPr="000068B5" w:rsidDel="00E210DE">
            <w:rPr>
              <w:rFonts w:cs="Arial"/>
              <w:b/>
            </w:rPr>
            <w:delText>Vacancies</w:delText>
          </w:r>
        </w:del>
      </w:ins>
      <w:del w:id="104" w:author="Yolanda McKay" w:date="2015-03-29T15:15:00Z">
        <w:r w:rsidRPr="000068B5" w:rsidDel="00E210DE">
          <w:rPr>
            <w:rFonts w:cs="Arial"/>
          </w:rPr>
          <w:delText>:  A vacancy in any office shall be filled in accordance with the Academic Senate Bylaws or rules.</w:delText>
        </w:r>
      </w:del>
    </w:p>
    <w:p w14:paraId="6CE73C6D" w14:textId="1F39C6AB" w:rsidR="00D0573A" w:rsidRPr="000068B5"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720"/>
        <w:rPr>
          <w:del w:id="105" w:author="Yolanda McKay" w:date="2015-03-29T15:15:00Z"/>
          <w:rFonts w:cs="Arial"/>
        </w:rPr>
      </w:pPr>
    </w:p>
    <w:p w14:paraId="7E061EB9" w14:textId="592FC764" w:rsidR="00D0573A" w:rsidRPr="000068B5"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720"/>
        <w:rPr>
          <w:del w:id="106" w:author="Yolanda McKay" w:date="2015-03-29T15:15:00Z"/>
          <w:rFonts w:cs="Arial"/>
        </w:rPr>
      </w:pPr>
      <w:del w:id="107" w:author="Yolanda McKay" w:date="2015-03-29T15:15:00Z">
        <w:r w:rsidRPr="000068B5" w:rsidDel="00E210DE">
          <w:rPr>
            <w:rFonts w:cs="Arial"/>
            <w:b/>
          </w:rPr>
          <w:delText xml:space="preserve">D.  </w:delText>
        </w:r>
      </w:del>
      <w:ins w:id="108" w:author="Melissa Michelson" w:date="2014-06-03T18:18:00Z">
        <w:del w:id="109" w:author="Yolanda McKay" w:date="2015-03-29T15:15:00Z">
          <w:r w:rsidRPr="000068B5" w:rsidDel="00E210DE">
            <w:rPr>
              <w:rFonts w:cs="Arial"/>
              <w:b/>
            </w:rPr>
            <w:delText>Duties and Responsibilities:</w:delText>
          </w:r>
          <w:r w:rsidRPr="000068B5" w:rsidDel="00E210DE">
            <w:rPr>
              <w:rFonts w:cs="Arial"/>
            </w:rPr>
            <w:delText xml:space="preserve"> The Executive Committee shall implement actions taken by the Academic Senate Board, transact business, and perform other functions consistent with the intent, purposes, and provisions of the Bylaws and Senate Rules.  During the times when the Academic Senate Board is not in session, the Executive Committee shall act on behalf of the Senate Board</w:delText>
          </w:r>
        </w:del>
      </w:ins>
      <w:del w:id="110" w:author="Yolanda McKay" w:date="2015-03-29T15:15:00Z">
        <w:r w:rsidRPr="000068B5" w:rsidDel="00E210DE">
          <w:rPr>
            <w:rFonts w:cs="Arial"/>
          </w:rPr>
          <w:delText>, and</w:delText>
        </w:r>
      </w:del>
      <w:ins w:id="111" w:author="Melissa Michelson" w:date="2014-06-03T18:18:00Z">
        <w:del w:id="112" w:author="Yolanda McKay" w:date="2015-03-29T15:15:00Z">
          <w:r w:rsidRPr="000068B5" w:rsidDel="00E210DE">
            <w:rPr>
              <w:rFonts w:cs="Arial"/>
            </w:rPr>
            <w:delText xml:space="preserve"> the Academic Senate Board shall review such actions at its next regular meeting.</w:delText>
          </w:r>
        </w:del>
      </w:ins>
    </w:p>
    <w:p w14:paraId="4BD5AC99" w14:textId="19012B83" w:rsidR="00D0573A" w:rsidRPr="000068B5"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720"/>
        <w:rPr>
          <w:del w:id="113" w:author="Yolanda McKay" w:date="2015-03-29T15:15:00Z"/>
          <w:rFonts w:cs="Arial"/>
        </w:rPr>
      </w:pPr>
    </w:p>
    <w:p w14:paraId="5F4B3A21" w14:textId="553E6B8C" w:rsidR="00D0573A" w:rsidRPr="000068B5" w:rsidDel="00E210DE" w:rsidRDefault="00D0573A" w:rsidP="00D0573A">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left="360" w:right="-720" w:hanging="360"/>
        <w:rPr>
          <w:del w:id="114" w:author="Yolanda McKay" w:date="2015-03-29T15:15:00Z"/>
          <w:rFonts w:cs="Arial"/>
          <w:b/>
        </w:rPr>
      </w:pPr>
      <w:del w:id="115" w:author="Yolanda McKay" w:date="2015-03-29T15:15:00Z">
        <w:r w:rsidRPr="000068B5" w:rsidDel="00E210DE">
          <w:rPr>
            <w:rFonts w:cs="Arial"/>
            <w:b/>
          </w:rPr>
          <w:delText>3.3</w:delText>
        </w:r>
        <w:r w:rsidRPr="000068B5" w:rsidDel="00E210DE">
          <w:rPr>
            <w:rFonts w:cs="Arial"/>
            <w:b/>
          </w:rPr>
          <w:tab/>
          <w:delText xml:space="preserve"> </w:delText>
        </w:r>
        <w:r w:rsidRPr="000068B5" w:rsidDel="00E210DE">
          <w:rPr>
            <w:rFonts w:cs="Arial"/>
            <w:b/>
          </w:rPr>
          <w:tab/>
          <w:delText xml:space="preserve">Elected Officers  </w:delText>
        </w:r>
      </w:del>
    </w:p>
    <w:p w14:paraId="6401E7F1" w14:textId="56B0B56C" w:rsidR="00D0573A" w:rsidRPr="000068B5"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720"/>
        <w:rPr>
          <w:del w:id="116" w:author="Yolanda McKay" w:date="2015-03-29T15:15:00Z"/>
          <w:rFonts w:cs="Arial"/>
          <w:b/>
        </w:rPr>
      </w:pPr>
    </w:p>
    <w:p w14:paraId="382BEE3B" w14:textId="43F24847" w:rsidR="00D0573A" w:rsidRPr="000068B5"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720"/>
        <w:rPr>
          <w:ins w:id="117" w:author="Melissa Michelson" w:date="2014-06-03T18:24:00Z"/>
          <w:del w:id="118" w:author="Yolanda McKay" w:date="2015-03-29T15:15:00Z"/>
          <w:rFonts w:cs="Arial"/>
        </w:rPr>
      </w:pPr>
      <w:del w:id="119" w:author="Yolanda McKay" w:date="2015-03-29T15:15:00Z">
        <w:r w:rsidRPr="000068B5" w:rsidDel="00E210DE">
          <w:rPr>
            <w:rFonts w:cs="Arial"/>
            <w:b/>
          </w:rPr>
          <w:delText xml:space="preserve">A. </w:delText>
        </w:r>
      </w:del>
      <w:ins w:id="120" w:author="Melissa Michelson" w:date="2014-06-03T18:21:00Z">
        <w:del w:id="121" w:author="Yolanda McKay" w:date="2015-03-29T15:15:00Z">
          <w:r w:rsidRPr="000068B5" w:rsidDel="00E210DE">
            <w:rPr>
              <w:rFonts w:cs="Arial"/>
              <w:b/>
            </w:rPr>
            <w:delText>Membership</w:delText>
          </w:r>
          <w:r w:rsidRPr="000068B5" w:rsidDel="00E210DE">
            <w:rPr>
              <w:rFonts w:cs="Arial"/>
            </w:rPr>
            <w:delText xml:space="preserve">. </w:delText>
          </w:r>
        </w:del>
      </w:ins>
      <w:del w:id="122" w:author="Yolanda McKay" w:date="2015-03-29T15:15:00Z">
        <w:r w:rsidRPr="000068B5" w:rsidDel="00E210DE">
          <w:rPr>
            <w:rFonts w:cs="Arial"/>
          </w:rPr>
          <w:delText xml:space="preserve">The elected officers of the Academic Senate shall include a President, Vice President, Secretary, and Treasurer.  </w:delText>
        </w:r>
      </w:del>
      <w:ins w:id="123" w:author="Melissa Michelson" w:date="2014-06-03T18:23:00Z">
        <w:del w:id="124" w:author="Yolanda McKay" w:date="2015-03-29T15:15:00Z">
          <w:r w:rsidRPr="000068B5" w:rsidDel="00E210DE">
            <w:rPr>
              <w:rFonts w:cs="Arial"/>
            </w:rPr>
            <w:delText xml:space="preserve">Each candidate for office must be tenured and have regular faculty status.  </w:delText>
          </w:r>
        </w:del>
      </w:ins>
    </w:p>
    <w:p w14:paraId="085F1392" w14:textId="615E7559" w:rsidR="00D0573A" w:rsidRPr="000068B5"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720"/>
        <w:rPr>
          <w:del w:id="125" w:author="Yolanda McKay" w:date="2015-03-29T15:15:00Z"/>
          <w:rFonts w:cs="Arial"/>
          <w:b/>
          <w:lang w:eastAsia="ja-JP"/>
        </w:rPr>
      </w:pPr>
      <w:del w:id="126" w:author="Yolanda McKay" w:date="2015-03-29T15:15:00Z">
        <w:r w:rsidRPr="000068B5" w:rsidDel="00E210DE">
          <w:rPr>
            <w:rFonts w:cs="Arial"/>
            <w:b/>
            <w:lang w:eastAsia="ja-JP"/>
          </w:rPr>
          <w:tab/>
        </w:r>
      </w:del>
    </w:p>
    <w:p w14:paraId="427E7C1D" w14:textId="01D54719" w:rsidR="00D0573A" w:rsidRPr="000068B5"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720"/>
        <w:rPr>
          <w:del w:id="127" w:author="Yolanda McKay" w:date="2015-03-29T15:15:00Z"/>
          <w:rFonts w:cs="Arial"/>
          <w:lang w:eastAsia="ja-JP"/>
        </w:rPr>
      </w:pPr>
      <w:del w:id="128" w:author="Yolanda McKay" w:date="2015-03-29T15:15:00Z">
        <w:r w:rsidRPr="000068B5" w:rsidDel="00E210DE">
          <w:rPr>
            <w:rFonts w:cs="Arial"/>
            <w:b/>
            <w:lang w:eastAsia="ja-JP"/>
          </w:rPr>
          <w:delText xml:space="preserve">B. </w:delText>
        </w:r>
      </w:del>
      <w:ins w:id="129" w:author="Melissa Michelson" w:date="2014-06-03T18:21:00Z">
        <w:del w:id="130" w:author="Yolanda McKay" w:date="2015-03-29T15:15:00Z">
          <w:r w:rsidRPr="000068B5" w:rsidDel="00E210DE">
            <w:rPr>
              <w:rFonts w:cs="Arial"/>
              <w:b/>
              <w:lang w:eastAsia="ja-JP"/>
            </w:rPr>
            <w:delText>Terms of Office:</w:delText>
          </w:r>
          <w:r w:rsidRPr="000068B5" w:rsidDel="00E210DE">
            <w:rPr>
              <w:rFonts w:cs="Arial"/>
              <w:lang w:eastAsia="ja-JP"/>
            </w:rPr>
            <w:delText xml:space="preserve"> </w:delText>
          </w:r>
        </w:del>
      </w:ins>
      <w:ins w:id="131" w:author="Melissa Michelson" w:date="2014-06-03T18:23:00Z">
        <w:del w:id="132" w:author="Yolanda McKay" w:date="2015-03-29T15:15:00Z">
          <w:r w:rsidRPr="000068B5" w:rsidDel="00E210DE">
            <w:rPr>
              <w:rFonts w:cs="Arial"/>
              <w:lang w:eastAsia="ja-JP"/>
            </w:rPr>
            <w:delText>The term of office for each elected officer shall be one year.  No one may serve more than four consecutive terms of office.</w:delText>
          </w:r>
        </w:del>
      </w:ins>
      <w:del w:id="133" w:author="Yolanda McKay" w:date="2015-03-29T15:15:00Z">
        <w:r w:rsidDel="00E210DE">
          <w:rPr>
            <w:rFonts w:cs="Arial"/>
            <w:lang w:eastAsia="ja-JP"/>
          </w:rPr>
          <w:delText xml:space="preserve"> </w:delText>
        </w:r>
        <w:r w:rsidRPr="000068B5" w:rsidDel="00E210DE">
          <w:rPr>
            <w:rFonts w:cs="Arial"/>
            <w:lang w:eastAsia="ja-JP"/>
          </w:rPr>
          <w:delText xml:space="preserve">The term of office for all elected officers shall be </w:delText>
        </w:r>
      </w:del>
      <w:ins w:id="134" w:author="Melissa Michelson" w:date="2014-06-03T18:14:00Z">
        <w:del w:id="135" w:author="Yolanda McKay" w:date="2015-03-29T15:15:00Z">
          <w:r w:rsidRPr="000068B5" w:rsidDel="00E210DE">
            <w:rPr>
              <w:rFonts w:cs="Arial"/>
              <w:lang w:eastAsia="ja-JP"/>
            </w:rPr>
            <w:delText>J</w:delText>
          </w:r>
        </w:del>
      </w:ins>
      <w:del w:id="136" w:author="Yolanda McKay" w:date="2015-03-29T15:15:00Z">
        <w:r w:rsidR="00C07B81" w:rsidDel="00E210DE">
          <w:rPr>
            <w:rFonts w:cs="Arial"/>
            <w:lang w:eastAsia="ja-JP"/>
          </w:rPr>
          <w:delText xml:space="preserve">uly </w:delText>
        </w:r>
      </w:del>
      <w:ins w:id="137" w:author="Melissa Michelson" w:date="2014-06-03T18:14:00Z">
        <w:del w:id="138" w:author="Yolanda McKay" w:date="2015-03-29T15:15:00Z">
          <w:r w:rsidRPr="000068B5" w:rsidDel="00E210DE">
            <w:rPr>
              <w:rFonts w:cs="Arial"/>
              <w:lang w:eastAsia="ja-JP"/>
            </w:rPr>
            <w:delText>1-</w:delText>
          </w:r>
        </w:del>
      </w:ins>
      <w:del w:id="139" w:author="Yolanda McKay" w:date="2015-03-29T15:15:00Z">
        <w:r w:rsidR="00C07B81" w:rsidDel="00E210DE">
          <w:rPr>
            <w:rFonts w:cs="Arial"/>
            <w:lang w:eastAsia="ja-JP"/>
          </w:rPr>
          <w:delText xml:space="preserve"> June</w:delText>
        </w:r>
      </w:del>
      <w:ins w:id="140" w:author="Melissa Michelson" w:date="2014-06-03T18:14:00Z">
        <w:del w:id="141" w:author="Yolanda McKay" w:date="2015-03-29T15:15:00Z">
          <w:r w:rsidRPr="000068B5" w:rsidDel="00E210DE">
            <w:rPr>
              <w:rFonts w:cs="Arial"/>
              <w:lang w:eastAsia="ja-JP"/>
            </w:rPr>
            <w:delText xml:space="preserve"> 30</w:delText>
          </w:r>
        </w:del>
      </w:ins>
      <w:del w:id="142" w:author="Yolanda McKay" w:date="2015-03-29T15:15:00Z">
        <w:r w:rsidRPr="000068B5" w:rsidDel="00E210DE">
          <w:rPr>
            <w:rFonts w:cs="Arial"/>
            <w:lang w:eastAsia="ja-JP"/>
          </w:rPr>
          <w:delText xml:space="preserve"> or until a successor is elected.  The Academic Senate office shall be made available to the new </w:delText>
        </w:r>
        <w:r w:rsidRPr="000068B5" w:rsidDel="00E210DE">
          <w:rPr>
            <w:rFonts w:cs="Arial"/>
            <w:highlight w:val="yellow"/>
            <w:lang w:eastAsia="ja-JP"/>
          </w:rPr>
          <w:delText xml:space="preserve">officers no later than </w:delText>
        </w:r>
      </w:del>
      <w:ins w:id="143" w:author="Melissa Michelson" w:date="2014-06-03T18:14:00Z">
        <w:del w:id="144" w:author="Yolanda McKay" w:date="2015-03-29T15:15:00Z">
          <w:r w:rsidRPr="000068B5" w:rsidDel="00E210DE">
            <w:rPr>
              <w:rFonts w:cs="Arial"/>
              <w:highlight w:val="yellow"/>
              <w:lang w:eastAsia="ja-JP"/>
            </w:rPr>
            <w:delText>Ju</w:delText>
          </w:r>
        </w:del>
      </w:ins>
      <w:del w:id="145" w:author="Yolanda McKay" w:date="2015-03-29T15:15:00Z">
        <w:r w:rsidR="00C07B81" w:rsidDel="00E210DE">
          <w:rPr>
            <w:rFonts w:cs="Arial"/>
            <w:highlight w:val="yellow"/>
            <w:lang w:eastAsia="ja-JP"/>
          </w:rPr>
          <w:delText>ly</w:delText>
        </w:r>
      </w:del>
      <w:ins w:id="146" w:author="Melissa Michelson" w:date="2014-06-03T18:14:00Z">
        <w:del w:id="147" w:author="Yolanda McKay" w:date="2015-03-29T15:15:00Z">
          <w:r w:rsidRPr="000068B5" w:rsidDel="00E210DE">
            <w:rPr>
              <w:rFonts w:cs="Arial"/>
              <w:highlight w:val="yellow"/>
              <w:lang w:eastAsia="ja-JP"/>
            </w:rPr>
            <w:delText xml:space="preserve"> 1</w:delText>
          </w:r>
        </w:del>
      </w:ins>
      <w:del w:id="148" w:author="Yolanda McKay" w:date="2015-03-29T15:15:00Z">
        <w:r w:rsidRPr="000068B5" w:rsidDel="00E210DE">
          <w:rPr>
            <w:rFonts w:cs="Arial"/>
            <w:lang w:eastAsia="ja-JP"/>
          </w:rPr>
          <w:delText xml:space="preserve"> of each year, and the newly elected President shall represent the Academic Senate at the Board of Trustees’ meetings beginning July 1 of each year.</w:delText>
        </w:r>
      </w:del>
    </w:p>
    <w:p w14:paraId="096C4798" w14:textId="6E15437A" w:rsidR="00D0573A" w:rsidRPr="000068B5"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720"/>
        <w:rPr>
          <w:del w:id="149" w:author="Yolanda McKay" w:date="2015-03-29T15:15:00Z"/>
          <w:rFonts w:cs="Arial"/>
        </w:rPr>
      </w:pPr>
    </w:p>
    <w:p w14:paraId="1A034AA4" w14:textId="527FCA40" w:rsidR="00D0573A" w:rsidDel="00E210DE" w:rsidRDefault="00D0573A" w:rsidP="00D0573A">
      <w:pPr>
        <w:pStyle w:val="ListParagraph"/>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right="-720"/>
        <w:rPr>
          <w:del w:id="150" w:author="Yolanda McKay" w:date="2015-03-29T15:15:00Z"/>
          <w:rFonts w:ascii="Arial" w:hAnsi="Arial" w:cs="Arial"/>
        </w:rPr>
      </w:pPr>
      <w:ins w:id="151" w:author="Melissa Michelson" w:date="2014-06-03T18:21:00Z">
        <w:del w:id="152" w:author="Yolanda McKay" w:date="2015-03-29T15:15:00Z">
          <w:r w:rsidRPr="000068B5" w:rsidDel="00E210DE">
            <w:rPr>
              <w:rFonts w:ascii="Arial" w:hAnsi="Arial" w:cs="Arial"/>
              <w:b/>
            </w:rPr>
            <w:delText>Vacancies</w:delText>
          </w:r>
          <w:r w:rsidRPr="000068B5" w:rsidDel="00E210DE">
            <w:rPr>
              <w:rFonts w:ascii="Arial" w:hAnsi="Arial" w:cs="Arial"/>
            </w:rPr>
            <w:delText xml:space="preserve">: </w:delText>
          </w:r>
        </w:del>
      </w:ins>
      <w:del w:id="153" w:author="Yolanda McKay" w:date="2015-03-29T15:15:00Z">
        <w:r w:rsidRPr="000068B5" w:rsidDel="00E210DE">
          <w:rPr>
            <w:rFonts w:ascii="Arial" w:hAnsi="Arial" w:cs="Arial"/>
          </w:rPr>
          <w:delText xml:space="preserve"> A vacancy in any office shall be filled in accordance with the Academic Senate Bylaws or Rules.</w:delText>
        </w:r>
      </w:del>
    </w:p>
    <w:p w14:paraId="0B5346CE" w14:textId="0B7ECDB3" w:rsidR="00D0573A" w:rsidRPr="000068B5" w:rsidDel="00E210DE" w:rsidRDefault="00D0573A" w:rsidP="00D0573A">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ind w:left="1080" w:right="-720"/>
        <w:rPr>
          <w:ins w:id="154" w:author="Melissa Michelson" w:date="2014-06-03T18:36:00Z"/>
          <w:del w:id="155" w:author="Yolanda McKay" w:date="2015-03-29T15:15:00Z"/>
          <w:rFonts w:ascii="Arial" w:hAnsi="Arial" w:cs="Arial"/>
        </w:rPr>
      </w:pPr>
    </w:p>
    <w:p w14:paraId="14CFFC6B" w14:textId="42F052E8" w:rsidR="00D0573A" w:rsidRPr="000068B5" w:rsidDel="00E210DE" w:rsidRDefault="00D0573A" w:rsidP="00D0573A">
      <w:pPr>
        <w:pStyle w:val="ListParagraph"/>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right="-720"/>
        <w:rPr>
          <w:del w:id="156" w:author="Yolanda McKay" w:date="2015-03-29T15:15:00Z"/>
          <w:rFonts w:ascii="Arial" w:hAnsi="Arial" w:cs="Arial"/>
        </w:rPr>
      </w:pPr>
      <w:ins w:id="157" w:author="Melissa Michelson" w:date="2014-06-03T18:36:00Z">
        <w:del w:id="158" w:author="Yolanda McKay" w:date="2015-03-29T15:15:00Z">
          <w:r w:rsidRPr="000068B5" w:rsidDel="00E210DE">
            <w:rPr>
              <w:rFonts w:ascii="Arial" w:hAnsi="Arial" w:cs="Arial"/>
              <w:b/>
            </w:rPr>
            <w:delText>Duties and Responsibilities:</w:delText>
          </w:r>
          <w:r w:rsidRPr="000068B5" w:rsidDel="00E210DE">
            <w:rPr>
              <w:rFonts w:ascii="Arial" w:hAnsi="Arial" w:cs="Arial"/>
            </w:rPr>
            <w:delText xml:space="preserve"> See Bylaw 8.6</w:delText>
          </w:r>
        </w:del>
      </w:ins>
      <w:del w:id="159" w:author="Yolanda McKay" w:date="2015-03-29T15:15:00Z">
        <w:r w:rsidRPr="000068B5" w:rsidDel="00E210DE">
          <w:rPr>
            <w:rFonts w:ascii="Arial" w:hAnsi="Arial" w:cs="Arial"/>
          </w:rPr>
          <w:delText>.</w:delText>
        </w:r>
      </w:del>
    </w:p>
    <w:p w14:paraId="5E0FC940" w14:textId="37D54A5F" w:rsidR="00D0573A" w:rsidRPr="00C07B81" w:rsidDel="00E210DE" w:rsidRDefault="00D0573A" w:rsidP="00C07B81">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720"/>
        <w:rPr>
          <w:ins w:id="160" w:author="Melissa Michelson" w:date="2014-06-03T18:52:00Z"/>
          <w:del w:id="161" w:author="Yolanda McKay" w:date="2015-03-29T15:15:00Z"/>
          <w:rFonts w:ascii="Arial" w:hAnsi="Arial" w:cs="Arial"/>
        </w:rPr>
      </w:pPr>
      <w:ins w:id="162" w:author="Melissa Michelson" w:date="2014-06-03T18:20:00Z">
        <w:del w:id="163" w:author="Yolanda McKay" w:date="2015-03-29T15:15:00Z">
          <w:r w:rsidRPr="00C07B81" w:rsidDel="00E210DE">
            <w:rPr>
              <w:rFonts w:ascii="Arial" w:hAnsi="Arial" w:cs="Arial"/>
            </w:rPr>
            <w:delText xml:space="preserve">  </w:delText>
          </w:r>
        </w:del>
      </w:ins>
    </w:p>
    <w:p w14:paraId="1EA87318" w14:textId="7C81C241" w:rsidR="00D0573A" w:rsidRPr="000068B5"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720"/>
        <w:rPr>
          <w:ins w:id="164" w:author="Melissa Michelson" w:date="2014-06-03T18:52:00Z"/>
          <w:del w:id="165" w:author="Yolanda McKay" w:date="2015-03-29T15:15:00Z"/>
          <w:rFonts w:cs="Arial"/>
          <w:b/>
          <w:bCs/>
        </w:rPr>
      </w:pPr>
      <w:ins w:id="166" w:author="Melissa Michelson" w:date="2014-06-03T18:52:00Z">
        <w:del w:id="167" w:author="Yolanda McKay" w:date="2015-03-29T15:15:00Z">
          <w:r w:rsidRPr="000068B5" w:rsidDel="00E210DE">
            <w:rPr>
              <w:rFonts w:cs="Arial"/>
              <w:b/>
            </w:rPr>
            <w:delText>3.</w:delText>
          </w:r>
        </w:del>
      </w:ins>
      <w:del w:id="168" w:author="Yolanda McKay" w:date="2015-03-29T15:15:00Z">
        <w:r w:rsidR="00C07B81" w:rsidDel="00E210DE">
          <w:rPr>
            <w:rFonts w:cs="Arial"/>
            <w:b/>
          </w:rPr>
          <w:delText>4</w:delText>
        </w:r>
        <w:r w:rsidRPr="000068B5" w:rsidDel="00E210DE">
          <w:rPr>
            <w:rFonts w:cs="Arial"/>
            <w:b/>
          </w:rPr>
          <w:tab/>
        </w:r>
      </w:del>
      <w:ins w:id="169" w:author="Melissa Michelson" w:date="2014-06-03T18:52:00Z">
        <w:del w:id="170" w:author="Yolanda McKay" w:date="2015-03-29T15:15:00Z">
          <w:r w:rsidRPr="000068B5" w:rsidDel="00E210DE">
            <w:rPr>
              <w:rFonts w:cs="Arial"/>
              <w:b/>
              <w:bCs/>
            </w:rPr>
            <w:delText>Alternate</w:delText>
          </w:r>
        </w:del>
      </w:ins>
      <w:del w:id="171" w:author="Yolanda McKay" w:date="2015-03-29T15:15:00Z">
        <w:r w:rsidRPr="000068B5" w:rsidDel="00E210DE">
          <w:rPr>
            <w:rFonts w:cs="Arial"/>
            <w:b/>
            <w:bCs/>
          </w:rPr>
          <w:delText>s</w:delText>
        </w:r>
      </w:del>
      <w:ins w:id="172" w:author="Melissa Michelson" w:date="2014-06-03T18:52:00Z">
        <w:del w:id="173" w:author="Yolanda McKay" w:date="2015-03-29T15:15:00Z">
          <w:r w:rsidRPr="000068B5" w:rsidDel="00E210DE">
            <w:rPr>
              <w:rFonts w:cs="Arial"/>
              <w:b/>
              <w:bCs/>
            </w:rPr>
            <w:delText xml:space="preserve"> to the Academic Senate Board</w:delText>
          </w:r>
        </w:del>
      </w:ins>
    </w:p>
    <w:p w14:paraId="3F542733" w14:textId="19062204" w:rsidR="00D0573A" w:rsidRPr="000068B5"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720"/>
        <w:rPr>
          <w:ins w:id="174" w:author="Melissa Michelson" w:date="2014-06-03T18:52:00Z"/>
          <w:del w:id="175" w:author="Yolanda McKay" w:date="2015-03-29T15:15:00Z"/>
          <w:rFonts w:cs="Arial"/>
          <w:bCs/>
        </w:rPr>
      </w:pPr>
    </w:p>
    <w:p w14:paraId="1A70B44F" w14:textId="5F8AB425" w:rsidR="00D0573A" w:rsidRPr="000068B5" w:rsidDel="00E210DE" w:rsidRDefault="00D0573A" w:rsidP="00D0573A">
      <w:pPr>
        <w:pStyle w:val="ListParagraph"/>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right="-720"/>
        <w:rPr>
          <w:del w:id="176" w:author="Yolanda McKay" w:date="2015-03-29T15:15:00Z"/>
          <w:rFonts w:ascii="Arial" w:hAnsi="Arial" w:cs="Arial"/>
        </w:rPr>
      </w:pPr>
      <w:ins w:id="177" w:author="Melissa Michelson" w:date="2014-06-03T18:52:00Z">
        <w:del w:id="178" w:author="Yolanda McKay" w:date="2015-03-29T15:15:00Z">
          <w:r w:rsidRPr="000068B5" w:rsidDel="00E210DE">
            <w:rPr>
              <w:rFonts w:ascii="Arial" w:hAnsi="Arial" w:cs="Arial"/>
              <w:b/>
              <w:bCs/>
            </w:rPr>
            <w:delText>Definition</w:delText>
          </w:r>
        </w:del>
      </w:ins>
      <w:del w:id="179" w:author="Yolanda McKay" w:date="2015-03-29T15:15:00Z">
        <w:r w:rsidRPr="000068B5" w:rsidDel="00E210DE">
          <w:rPr>
            <w:rFonts w:ascii="Arial" w:hAnsi="Arial" w:cs="Arial"/>
            <w:bCs/>
          </w:rPr>
          <w:delText xml:space="preserve">: </w:delText>
        </w:r>
      </w:del>
      <w:ins w:id="180" w:author="Melissa Michelson" w:date="2014-06-03T18:52:00Z">
        <w:del w:id="181" w:author="Yolanda McKay" w:date="2015-03-29T15:15:00Z">
          <w:r w:rsidRPr="000068B5" w:rsidDel="00E210DE">
            <w:rPr>
              <w:rFonts w:ascii="Arial" w:hAnsi="Arial" w:cs="Arial"/>
              <w:bCs/>
            </w:rPr>
            <w:delText xml:space="preserve"> Alternate Senators must be regular faculty</w:delText>
          </w:r>
        </w:del>
      </w:ins>
      <w:del w:id="182" w:author="Yolanda McKay" w:date="2015-03-29T15:15:00Z">
        <w:r w:rsidRPr="000068B5" w:rsidDel="00E210DE">
          <w:rPr>
            <w:rFonts w:ascii="Arial" w:hAnsi="Arial" w:cs="Arial"/>
            <w:bCs/>
          </w:rPr>
          <w:delText>; they</w:delText>
        </w:r>
      </w:del>
      <w:ins w:id="183" w:author="Melissa Michelson" w:date="2014-06-03T18:52:00Z">
        <w:del w:id="184" w:author="Yolanda McKay" w:date="2015-03-29T15:15:00Z">
          <w:r w:rsidRPr="000068B5" w:rsidDel="00E210DE">
            <w:rPr>
              <w:rFonts w:ascii="Arial" w:hAnsi="Arial" w:cs="Arial"/>
              <w:bCs/>
            </w:rPr>
            <w:delText xml:space="preserve"> </w:delText>
          </w:r>
          <w:r w:rsidRPr="000068B5" w:rsidDel="00E210DE">
            <w:rPr>
              <w:rFonts w:ascii="Arial" w:hAnsi="Arial" w:cs="Arial"/>
              <w:bCs/>
              <w:strike/>
              <w:highlight w:val="yellow"/>
            </w:rPr>
            <w:delText>follow</w:delText>
          </w:r>
          <w:r w:rsidRPr="000068B5" w:rsidDel="00E210DE">
            <w:rPr>
              <w:rFonts w:ascii="Arial" w:hAnsi="Arial" w:cs="Arial"/>
              <w:bCs/>
              <w:highlight w:val="yellow"/>
            </w:rPr>
            <w:delText xml:space="preserve"> </w:delText>
          </w:r>
        </w:del>
      </w:ins>
      <w:del w:id="185" w:author="Yolanda McKay" w:date="2015-03-29T15:15:00Z">
        <w:r w:rsidRPr="000068B5" w:rsidDel="00E210DE">
          <w:rPr>
            <w:rFonts w:ascii="Arial" w:hAnsi="Arial" w:cs="Arial"/>
            <w:bCs/>
            <w:highlight w:val="yellow"/>
          </w:rPr>
          <w:delText>observe</w:delText>
        </w:r>
        <w:r w:rsidRPr="000068B5" w:rsidDel="00E210DE">
          <w:rPr>
            <w:rFonts w:ascii="Arial" w:hAnsi="Arial" w:cs="Arial"/>
            <w:bCs/>
          </w:rPr>
          <w:delText xml:space="preserve"> </w:delText>
        </w:r>
      </w:del>
      <w:ins w:id="186" w:author="Melissa Michelson" w:date="2014-06-03T18:52:00Z">
        <w:del w:id="187" w:author="Yolanda McKay" w:date="2015-03-29T15:15:00Z">
          <w:r w:rsidRPr="000068B5" w:rsidDel="00E210DE">
            <w:rPr>
              <w:rFonts w:ascii="Arial" w:hAnsi="Arial" w:cs="Arial"/>
              <w:bCs/>
            </w:rPr>
            <w:delText xml:space="preserve">the same procedures and terms of office as </w:delText>
          </w:r>
        </w:del>
      </w:ins>
      <w:del w:id="188" w:author="Yolanda McKay" w:date="2015-03-29T15:15:00Z">
        <w:r w:rsidRPr="000068B5" w:rsidDel="00E210DE">
          <w:rPr>
            <w:rFonts w:ascii="Arial" w:hAnsi="Arial" w:cs="Arial"/>
            <w:bCs/>
          </w:rPr>
          <w:delText>regular</w:delText>
        </w:r>
      </w:del>
      <w:ins w:id="189" w:author="Melissa Michelson" w:date="2014-06-03T18:52:00Z">
        <w:del w:id="190" w:author="Yolanda McKay" w:date="2015-03-29T15:15:00Z">
          <w:r w:rsidRPr="000068B5" w:rsidDel="00E210DE">
            <w:rPr>
              <w:rFonts w:ascii="Arial" w:hAnsi="Arial" w:cs="Arial"/>
              <w:bCs/>
            </w:rPr>
            <w:delText xml:space="preserve"> Senators.</w:delText>
          </w:r>
        </w:del>
      </w:ins>
    </w:p>
    <w:p w14:paraId="70C1F9F0" w14:textId="64B4A820" w:rsidR="00D0573A" w:rsidRPr="000068B5" w:rsidDel="00E210DE" w:rsidRDefault="00D0573A" w:rsidP="00D0573A">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ind w:right="-720"/>
        <w:rPr>
          <w:ins w:id="191" w:author="Melissa Michelson" w:date="2014-06-03T18:53:00Z"/>
          <w:del w:id="192" w:author="Yolanda McKay" w:date="2015-03-29T15:15:00Z"/>
          <w:rFonts w:ascii="Arial" w:hAnsi="Arial" w:cs="Arial"/>
        </w:rPr>
      </w:pPr>
      <w:ins w:id="193" w:author="Melissa Michelson" w:date="2014-06-03T18:52:00Z">
        <w:del w:id="194" w:author="Yolanda McKay" w:date="2015-03-29T15:15:00Z">
          <w:r w:rsidRPr="000068B5" w:rsidDel="00E210DE">
            <w:rPr>
              <w:rFonts w:ascii="Arial" w:hAnsi="Arial" w:cs="Arial"/>
              <w:bCs/>
            </w:rPr>
            <w:delText xml:space="preserve"> </w:delText>
          </w:r>
        </w:del>
      </w:ins>
    </w:p>
    <w:p w14:paraId="5C9E51B7" w14:textId="3B7159FE" w:rsidR="00D0573A" w:rsidRPr="000068B5" w:rsidDel="00E210DE" w:rsidRDefault="00D0573A" w:rsidP="00D0573A">
      <w:pPr>
        <w:pStyle w:val="ListParagraph"/>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right="-720"/>
        <w:rPr>
          <w:ins w:id="195" w:author="Melissa Michelson" w:date="2014-06-03T18:53:00Z"/>
          <w:del w:id="196" w:author="Yolanda McKay" w:date="2015-03-29T15:15:00Z"/>
          <w:rFonts w:ascii="Arial" w:hAnsi="Arial" w:cs="Arial"/>
        </w:rPr>
      </w:pPr>
      <w:ins w:id="197" w:author="Melissa Michelson" w:date="2014-06-03T18:53:00Z">
        <w:del w:id="198" w:author="Yolanda McKay" w:date="2015-03-29T15:15:00Z">
          <w:r w:rsidRPr="000068B5" w:rsidDel="00E210DE">
            <w:rPr>
              <w:rFonts w:ascii="Arial" w:hAnsi="Arial" w:cs="Arial"/>
              <w:b/>
              <w:bCs/>
            </w:rPr>
            <w:delText>Term</w:delText>
          </w:r>
        </w:del>
      </w:ins>
      <w:del w:id="199" w:author="Yolanda McKay" w:date="2015-03-29T15:15:00Z">
        <w:r w:rsidRPr="000068B5" w:rsidDel="00E210DE">
          <w:rPr>
            <w:rFonts w:ascii="Arial" w:hAnsi="Arial" w:cs="Arial"/>
            <w:b/>
            <w:bCs/>
          </w:rPr>
          <w:delText>s</w:delText>
        </w:r>
      </w:del>
      <w:ins w:id="200" w:author="Melissa Michelson" w:date="2014-06-03T18:53:00Z">
        <w:del w:id="201" w:author="Yolanda McKay" w:date="2015-03-29T15:15:00Z">
          <w:r w:rsidRPr="000068B5" w:rsidDel="00E210DE">
            <w:rPr>
              <w:rFonts w:ascii="Arial" w:hAnsi="Arial" w:cs="Arial"/>
              <w:b/>
              <w:bCs/>
            </w:rPr>
            <w:delText xml:space="preserve"> of Office:</w:delText>
          </w:r>
        </w:del>
      </w:ins>
      <w:del w:id="202" w:author="Yolanda McKay" w:date="2015-03-29T15:15:00Z">
        <w:r w:rsidRPr="000068B5" w:rsidDel="00E210DE">
          <w:rPr>
            <w:rFonts w:ascii="Arial" w:hAnsi="Arial" w:cs="Arial"/>
            <w:bCs/>
          </w:rPr>
          <w:delText xml:space="preserve"> Alternate senators serve one year, with no term limit.</w:delText>
        </w:r>
      </w:del>
    </w:p>
    <w:p w14:paraId="40B1B81D" w14:textId="5AC72653" w:rsidR="00D0573A" w:rsidRPr="000068B5"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60" w:right="-720"/>
        <w:rPr>
          <w:del w:id="203" w:author="Yolanda McKay" w:date="2015-03-29T15:15:00Z"/>
          <w:rFonts w:cs="Arial"/>
          <w:bCs/>
        </w:rPr>
      </w:pPr>
      <w:del w:id="204" w:author="Yolanda McKay" w:date="2015-03-29T15:15:00Z">
        <w:r w:rsidRPr="000068B5" w:rsidDel="00E210DE">
          <w:rPr>
            <w:rFonts w:cs="Arial"/>
            <w:b/>
            <w:bCs/>
          </w:rPr>
          <w:delText xml:space="preserve">C.  </w:delText>
        </w:r>
      </w:del>
      <w:ins w:id="205" w:author="Melissa Michelson" w:date="2014-06-03T18:52:00Z">
        <w:del w:id="206" w:author="Yolanda McKay" w:date="2015-03-29T15:15:00Z">
          <w:r w:rsidRPr="000068B5" w:rsidDel="00E210DE">
            <w:rPr>
              <w:rFonts w:cs="Arial"/>
              <w:b/>
              <w:bCs/>
            </w:rPr>
            <w:delText>Duties</w:delText>
          </w:r>
          <w:r w:rsidRPr="000068B5" w:rsidDel="00E210DE">
            <w:rPr>
              <w:rFonts w:cs="Arial"/>
              <w:bCs/>
            </w:rPr>
            <w:delText xml:space="preserve">: </w:delText>
          </w:r>
        </w:del>
      </w:ins>
      <w:ins w:id="207" w:author="Melissa Michelson" w:date="2014-06-03T18:53:00Z">
        <w:del w:id="208" w:author="Yolanda McKay" w:date="2015-03-29T15:15:00Z">
          <w:r w:rsidRPr="000068B5" w:rsidDel="00E210DE">
            <w:rPr>
              <w:rFonts w:cs="Arial"/>
              <w:bCs/>
            </w:rPr>
            <w:delText>Alternate senators</w:delText>
          </w:r>
        </w:del>
      </w:ins>
      <w:ins w:id="209" w:author="Melissa Michelson" w:date="2014-06-03T18:52:00Z">
        <w:del w:id="210" w:author="Yolanda McKay" w:date="2015-03-29T15:15:00Z">
          <w:r w:rsidRPr="000068B5" w:rsidDel="00E210DE">
            <w:rPr>
              <w:rFonts w:cs="Arial"/>
              <w:bCs/>
            </w:rPr>
            <w:delText xml:space="preserve"> attend </w:delText>
          </w:r>
        </w:del>
      </w:ins>
      <w:ins w:id="211" w:author="Melissa Michelson" w:date="2014-06-03T18:53:00Z">
        <w:del w:id="212" w:author="Yolanda McKay" w:date="2015-03-29T15:15:00Z">
          <w:r w:rsidRPr="000068B5" w:rsidDel="00E210DE">
            <w:rPr>
              <w:rFonts w:cs="Arial"/>
              <w:bCs/>
            </w:rPr>
            <w:delText xml:space="preserve">Senate </w:delText>
          </w:r>
        </w:del>
      </w:ins>
      <w:ins w:id="213" w:author="Melissa Michelson" w:date="2014-06-03T18:52:00Z">
        <w:del w:id="214" w:author="Yolanda McKay" w:date="2015-03-29T15:15:00Z">
          <w:r w:rsidRPr="000068B5" w:rsidDel="00E210DE">
            <w:rPr>
              <w:rFonts w:cs="Arial"/>
              <w:bCs/>
            </w:rPr>
            <w:delText xml:space="preserve">Board meetings and other committee meetings </w:delText>
          </w:r>
        </w:del>
      </w:ins>
      <w:del w:id="215" w:author="Yolanda McKay" w:date="2015-03-29T15:15:00Z">
        <w:r w:rsidRPr="000068B5" w:rsidDel="00E210DE">
          <w:rPr>
            <w:rFonts w:cs="Arial"/>
            <w:bCs/>
          </w:rPr>
          <w:delText>when</w:delText>
        </w:r>
      </w:del>
      <w:ins w:id="216" w:author="Melissa Michelson" w:date="2014-06-03T18:52:00Z">
        <w:del w:id="217" w:author="Yolanda McKay" w:date="2015-03-29T15:15:00Z">
          <w:r w:rsidRPr="000068B5" w:rsidDel="00E210DE">
            <w:rPr>
              <w:rFonts w:cs="Arial"/>
              <w:bCs/>
            </w:rPr>
            <w:delText xml:space="preserve"> the</w:delText>
          </w:r>
        </w:del>
      </w:ins>
      <w:del w:id="218" w:author="Yolanda McKay" w:date="2015-03-29T15:15:00Z">
        <w:r w:rsidRPr="000068B5" w:rsidDel="00E210DE">
          <w:rPr>
            <w:rFonts w:cs="Arial"/>
            <w:bCs/>
          </w:rPr>
          <w:delText xml:space="preserve"> regular Senator</w:delText>
        </w:r>
      </w:del>
      <w:ins w:id="219" w:author="Melissa Michelson" w:date="2014-06-03T18:52:00Z">
        <w:del w:id="220" w:author="Yolanda McKay" w:date="2015-03-29T15:15:00Z">
          <w:r w:rsidRPr="000068B5" w:rsidDel="00E210DE">
            <w:rPr>
              <w:rFonts w:cs="Arial"/>
              <w:bCs/>
            </w:rPr>
            <w:delText xml:space="preserve"> </w:delText>
          </w:r>
        </w:del>
      </w:ins>
      <w:del w:id="221" w:author="Yolanda McKay" w:date="2015-03-29T15:15:00Z">
        <w:r w:rsidRPr="000068B5" w:rsidDel="00E210DE">
          <w:rPr>
            <w:rFonts w:cs="Arial"/>
            <w:bCs/>
          </w:rPr>
          <w:delText xml:space="preserve">is absent.  Alternate Senators may </w:delText>
        </w:r>
        <w:r w:rsidRPr="000068B5" w:rsidDel="00E210DE">
          <w:rPr>
            <w:rFonts w:cs="Arial"/>
          </w:rPr>
          <w:delText xml:space="preserve">attend and participate </w:delText>
        </w:r>
        <w:r w:rsidRPr="000068B5" w:rsidDel="00E210DE">
          <w:rPr>
            <w:rFonts w:cs="Arial"/>
            <w:bCs/>
          </w:rPr>
          <w:delText xml:space="preserve">in </w:delText>
        </w:r>
        <w:r w:rsidRPr="000068B5" w:rsidDel="00E210DE">
          <w:rPr>
            <w:rFonts w:cs="Arial"/>
            <w:bCs/>
            <w:highlight w:val="yellow"/>
          </w:rPr>
          <w:delText>all</w:delText>
        </w:r>
        <w:r w:rsidRPr="000068B5" w:rsidDel="00E210DE">
          <w:rPr>
            <w:rFonts w:cs="Arial"/>
            <w:bCs/>
          </w:rPr>
          <w:delText xml:space="preserve"> </w:delText>
        </w:r>
        <w:r w:rsidRPr="000068B5" w:rsidDel="00E210DE">
          <w:rPr>
            <w:rFonts w:cs="Arial"/>
            <w:bCs/>
            <w:highlight w:val="yellow"/>
          </w:rPr>
          <w:delText>Senate</w:delText>
        </w:r>
        <w:r w:rsidRPr="000068B5" w:rsidDel="00E210DE">
          <w:rPr>
            <w:rFonts w:cs="Arial"/>
            <w:bCs/>
          </w:rPr>
          <w:delText xml:space="preserve"> meetings but may not vote when the regular Senator is present.</w:delText>
        </w:r>
      </w:del>
    </w:p>
    <w:p w14:paraId="7CF11A2E" w14:textId="25161AC4" w:rsidR="00D0573A" w:rsidRPr="000068B5"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60" w:right="-720"/>
        <w:rPr>
          <w:del w:id="222" w:author="Yolanda McKay" w:date="2015-03-29T15:15:00Z"/>
          <w:rFonts w:cs="Arial"/>
        </w:rPr>
      </w:pPr>
    </w:p>
    <w:p w14:paraId="48865B42" w14:textId="0F0437B9" w:rsidR="00D0573A" w:rsidRPr="000068B5" w:rsidDel="00E210DE" w:rsidRDefault="00C07B81"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rPr>
          <w:del w:id="223" w:author="Yolanda McKay" w:date="2015-03-29T15:15:00Z"/>
          <w:rFonts w:cs="Arial"/>
          <w:b/>
        </w:rPr>
      </w:pPr>
      <w:del w:id="224" w:author="Yolanda McKay" w:date="2015-03-29T15:15:00Z">
        <w:r w:rsidDel="00E210DE">
          <w:rPr>
            <w:rFonts w:cs="Arial"/>
            <w:b/>
          </w:rPr>
          <w:delText>3.5</w:delText>
        </w:r>
        <w:r w:rsidR="00D0573A" w:rsidRPr="000068B5" w:rsidDel="00E210DE">
          <w:rPr>
            <w:rFonts w:cs="Arial"/>
            <w:b/>
          </w:rPr>
          <w:delText>.  Financial Resources</w:delText>
        </w:r>
        <w:r w:rsidR="00D0573A" w:rsidRPr="000068B5" w:rsidDel="00E210DE">
          <w:rPr>
            <w:rFonts w:cs="Arial"/>
          </w:rPr>
          <w:delText xml:space="preserve"> -  Academic Senate financial resources derive from three sources:</w:delText>
        </w:r>
      </w:del>
    </w:p>
    <w:p w14:paraId="6567D940" w14:textId="2FDA5EB1" w:rsidR="00D0573A" w:rsidRPr="000068B5"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225" w:author="Yolanda McKay" w:date="2015-03-29T15:15:00Z"/>
          <w:rFonts w:cs="Arial"/>
        </w:rPr>
      </w:pPr>
    </w:p>
    <w:p w14:paraId="5C066A21" w14:textId="2B55694B" w:rsidR="00D0573A" w:rsidRPr="000068B5" w:rsidDel="00E210DE" w:rsidRDefault="00D0573A" w:rsidP="00D0573A">
      <w:pPr>
        <w:numPr>
          <w:ilvl w:val="0"/>
          <w:numId w:val="4"/>
        </w:numPr>
        <w:tabs>
          <w:tab w:val="left" w:pos="72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ind w:right="-810"/>
        <w:textAlignment w:val="baseline"/>
        <w:rPr>
          <w:del w:id="226" w:author="Yolanda McKay" w:date="2015-03-29T15:15:00Z"/>
          <w:rFonts w:cs="Arial"/>
        </w:rPr>
      </w:pPr>
      <w:del w:id="227" w:author="Yolanda McKay" w:date="2015-03-29T15:15:00Z">
        <w:r w:rsidRPr="000068B5" w:rsidDel="00E210DE">
          <w:rPr>
            <w:rFonts w:cs="Arial"/>
            <w:b/>
          </w:rPr>
          <w:delText>The District’s Operating Budget:</w:delText>
        </w:r>
        <w:r w:rsidRPr="000068B5" w:rsidDel="00E210DE">
          <w:rPr>
            <w:rFonts w:cs="Arial"/>
          </w:rPr>
          <w:delText xml:space="preserve"> provided by the District and managed by the Academic Senate President under the direction of the College President.</w:delText>
        </w:r>
      </w:del>
    </w:p>
    <w:p w14:paraId="7D2253D1" w14:textId="06B5193F" w:rsidR="00D0573A" w:rsidRPr="000068B5"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228" w:author="Yolanda McKay" w:date="2015-03-29T15:15:00Z"/>
          <w:rFonts w:cs="Arial"/>
        </w:rPr>
      </w:pPr>
    </w:p>
    <w:p w14:paraId="28F68558" w14:textId="19100414" w:rsidR="00D0573A" w:rsidRPr="000068B5"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810" w:hanging="720"/>
        <w:rPr>
          <w:del w:id="229" w:author="Yolanda McKay" w:date="2015-03-29T15:15:00Z"/>
          <w:rFonts w:cs="Arial"/>
        </w:rPr>
      </w:pPr>
      <w:del w:id="230" w:author="Yolanda McKay" w:date="2015-03-29T15:15:00Z">
        <w:r w:rsidRPr="000068B5" w:rsidDel="00E210DE">
          <w:rPr>
            <w:rFonts w:cs="Arial"/>
            <w:b/>
          </w:rPr>
          <w:delText>B.</w:delText>
        </w:r>
        <w:r w:rsidRPr="000068B5" w:rsidDel="00E210DE">
          <w:rPr>
            <w:rFonts w:cs="Arial"/>
            <w:b/>
          </w:rPr>
          <w:tab/>
          <w:delText>The Academic Senate Savings Account:</w:delText>
        </w:r>
        <w:r w:rsidRPr="000068B5" w:rsidDel="00E210DE">
          <w:rPr>
            <w:rFonts w:cs="Arial"/>
          </w:rPr>
          <w:delText xml:space="preserve">  supported by voluntary donations of members and friends of the Academic Senate on an annual basis either through payroll deduction or single contributions and managed by the Treasurer under the direction of the Academic Senate Board.</w:delText>
        </w:r>
      </w:del>
    </w:p>
    <w:p w14:paraId="146643BC" w14:textId="167935E1" w:rsidR="00D0573A" w:rsidRPr="000068B5"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231" w:author="Yolanda McKay" w:date="2015-03-29T15:15:00Z"/>
          <w:rFonts w:cs="Arial"/>
        </w:rPr>
      </w:pPr>
    </w:p>
    <w:p w14:paraId="324130B4" w14:textId="5DA0B645" w:rsidR="00D0573A" w:rsidRPr="000068B5" w:rsidDel="00E210DE" w:rsidRDefault="00D0573A" w:rsidP="00D0573A">
      <w:pPr>
        <w:tabs>
          <w:tab w:val="left" w:pos="1440"/>
          <w:tab w:val="left" w:pos="2160"/>
          <w:tab w:val="left" w:pos="2880"/>
          <w:tab w:val="left" w:pos="3600"/>
          <w:tab w:val="left" w:pos="4320"/>
          <w:tab w:val="left" w:pos="5040"/>
          <w:tab w:val="left" w:pos="5760"/>
          <w:tab w:val="left" w:pos="6480"/>
          <w:tab w:val="left" w:pos="7200"/>
          <w:tab w:val="left" w:pos="7920"/>
        </w:tabs>
        <w:ind w:left="1350" w:right="-810" w:hanging="630"/>
        <w:rPr>
          <w:ins w:id="232" w:author="Melissa Michelson" w:date="2014-06-03T18:40:00Z"/>
          <w:del w:id="233" w:author="Yolanda McKay" w:date="2015-03-29T15:15:00Z"/>
          <w:rFonts w:cs="Arial"/>
        </w:rPr>
      </w:pPr>
      <w:del w:id="234" w:author="Yolanda McKay" w:date="2015-03-29T15:15:00Z">
        <w:r w:rsidRPr="000068B5" w:rsidDel="00E210DE">
          <w:rPr>
            <w:rFonts w:cs="Arial"/>
            <w:b/>
          </w:rPr>
          <w:delText>C.      Fund Raisers:</w:delText>
        </w:r>
        <w:r w:rsidRPr="000068B5" w:rsidDel="00E210DE">
          <w:rPr>
            <w:rFonts w:cs="Arial"/>
          </w:rPr>
          <w:delText xml:space="preserve">  are conducted by the Academic Senate for the purpose of generating funds for scholarships and activities specified by vote.</w:delText>
        </w:r>
      </w:del>
    </w:p>
    <w:p w14:paraId="09F64615" w14:textId="797D5259" w:rsidR="00D0573A" w:rsidDel="00E210DE" w:rsidRDefault="00D0573A" w:rsidP="00D0573A">
      <w:pPr>
        <w:rPr>
          <w:del w:id="235" w:author="Yolanda McKay" w:date="2015-03-29T15:15:00Z"/>
          <w:rFonts w:cs="Arial"/>
        </w:rPr>
      </w:pPr>
    </w:p>
    <w:p w14:paraId="7FC24298" w14:textId="7C47C539" w:rsidR="00F36F81" w:rsidRPr="000068B5" w:rsidDel="00E210DE" w:rsidRDefault="00F36F81" w:rsidP="00D0573A">
      <w:pPr>
        <w:rPr>
          <w:del w:id="236" w:author="Yolanda McKay" w:date="2015-03-29T15:15:00Z"/>
          <w:rFonts w:cs="Arial"/>
        </w:rPr>
      </w:pPr>
      <w:del w:id="237" w:author="Yolanda McKay" w:date="2015-03-29T15:15:00Z">
        <w:r w:rsidDel="00E210DE">
          <w:rPr>
            <w:rFonts w:cs="Arial"/>
          </w:rPr>
          <w:delText>Article 4 (Gloria Horton)</w:delText>
        </w:r>
        <w:r w:rsidR="00F44AE7" w:rsidDel="00E210DE">
          <w:rPr>
            <w:rFonts w:cs="Arial"/>
          </w:rPr>
          <w:delText xml:space="preserve"> – revised 6/14</w:delText>
        </w:r>
        <w:r w:rsidDel="00E210DE">
          <w:rPr>
            <w:rFonts w:cs="Arial"/>
          </w:rPr>
          <w:br w:type="page"/>
        </w:r>
      </w:del>
    </w:p>
    <w:p w14:paraId="2F59CD72" w14:textId="31FB97F0" w:rsidR="00D0573A" w:rsidDel="00E210DE" w:rsidRDefault="00D0573A" w:rsidP="0078557D">
      <w:pPr>
        <w:pStyle w:val="Heading2"/>
        <w:rPr>
          <w:del w:id="238" w:author="Yolanda McKay" w:date="2015-03-29T15:15:00Z"/>
        </w:rPr>
      </w:pPr>
      <w:del w:id="239" w:author="Yolanda McKay" w:date="2015-03-29T15:15:00Z">
        <w:r w:rsidDel="00E210DE">
          <w:delText>ARTICLE 5—COMMITTEES AND APPOINTMENTS – (rev 6/20/14)</w:delText>
        </w:r>
      </w:del>
    </w:p>
    <w:p w14:paraId="232B51A0" w14:textId="1C00B10D"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240" w:author="Yolanda McKay" w:date="2015-03-29T15:15:00Z"/>
          <w:b/>
        </w:rPr>
      </w:pPr>
    </w:p>
    <w:p w14:paraId="4FE73E57" w14:textId="2A03800C" w:rsidR="00D0573A" w:rsidDel="00E210DE" w:rsidRDefault="00D0573A" w:rsidP="00D0573A">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left="360" w:right="-810" w:hanging="360"/>
        <w:rPr>
          <w:del w:id="241" w:author="Yolanda McKay" w:date="2015-03-29T15:15:00Z"/>
        </w:rPr>
      </w:pPr>
      <w:del w:id="242" w:author="Yolanda McKay" w:date="2015-03-29T15:15:00Z">
        <w:r w:rsidDel="00E210DE">
          <w:rPr>
            <w:b/>
          </w:rPr>
          <w:delText>5.1</w:delText>
        </w:r>
        <w:r w:rsidDel="00E210DE">
          <w:rPr>
            <w:b/>
          </w:rPr>
          <w:tab/>
        </w:r>
        <w:r w:rsidDel="00E210DE">
          <w:rPr>
            <w:b/>
          </w:rPr>
          <w:tab/>
          <w:delText>Academic Senate Committees</w:delText>
        </w:r>
      </w:del>
    </w:p>
    <w:p w14:paraId="754F79ED" w14:textId="63540D52"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243" w:author="Yolanda McKay" w:date="2015-03-29T15:15:00Z"/>
        </w:rPr>
      </w:pPr>
    </w:p>
    <w:p w14:paraId="05056FA3" w14:textId="1BA9FFF3" w:rsidR="00D0573A" w:rsidRPr="00521E87" w:rsidDel="00E210DE" w:rsidRDefault="00D0573A" w:rsidP="00D0573A">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left="360" w:right="-810" w:hanging="360"/>
        <w:rPr>
          <w:del w:id="244" w:author="Yolanda McKay" w:date="2015-03-29T15:15:00Z"/>
          <w:color w:val="0070C0"/>
        </w:rPr>
      </w:pPr>
      <w:del w:id="245" w:author="Yolanda McKay" w:date="2015-03-29T15:15:00Z">
        <w:r w:rsidDel="00E210DE">
          <w:rPr>
            <w:b/>
          </w:rPr>
          <w:tab/>
        </w:r>
        <w:r w:rsidDel="00E210DE">
          <w:rPr>
            <w:b/>
          </w:rPr>
          <w:tab/>
          <w:delText>A.</w:delText>
        </w:r>
        <w:r w:rsidDel="00E210DE">
          <w:rPr>
            <w:b/>
          </w:rPr>
          <w:tab/>
          <w:delText>Committee Members</w:delText>
        </w:r>
        <w:r w:rsidR="00521E87" w:rsidDel="00E210DE">
          <w:rPr>
            <w:b/>
          </w:rPr>
          <w:delText xml:space="preserve"> </w:delText>
        </w:r>
        <w:r w:rsidR="00521E87" w:rsidRPr="00521E87" w:rsidDel="00E210DE">
          <w:rPr>
            <w:b/>
            <w:color w:val="0070C0"/>
          </w:rPr>
          <w:delText>(rev. 9/25/14</w:delText>
        </w:r>
        <w:r w:rsidR="00F44AE7" w:rsidDel="00E210DE">
          <w:rPr>
            <w:b/>
            <w:color w:val="0070C0"/>
          </w:rPr>
          <w:delText xml:space="preserve"> – changes highlighted</w:delText>
        </w:r>
        <w:r w:rsidR="00521E87" w:rsidRPr="00521E87" w:rsidDel="00E210DE">
          <w:rPr>
            <w:b/>
            <w:color w:val="0070C0"/>
          </w:rPr>
          <w:delText>)</w:delText>
        </w:r>
      </w:del>
    </w:p>
    <w:p w14:paraId="3C98817A" w14:textId="63CCCA1E"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246" w:author="Yolanda McKay" w:date="2015-03-29T15:15:00Z"/>
        </w:rPr>
      </w:pPr>
    </w:p>
    <w:p w14:paraId="41AC072D" w14:textId="7D25CD4E"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810"/>
        <w:rPr>
          <w:del w:id="247" w:author="Yolanda McKay" w:date="2015-03-29T15:15:00Z"/>
        </w:rPr>
      </w:pPr>
      <w:del w:id="248" w:author="Yolanda McKay" w:date="2015-03-29T15:15:00Z">
        <w:r w:rsidDel="00E210DE">
          <w:delText>A.1. Membership on the Academic Senate</w:delText>
        </w:r>
        <w:r w:rsidR="00F36F81" w:rsidDel="00E210DE">
          <w:delText xml:space="preserve"> Standing, Operational, and </w:delText>
        </w:r>
        <w:r w:rsidR="00F36F81" w:rsidRPr="00F36F81" w:rsidDel="00E210DE">
          <w:rPr>
            <w:highlight w:val="yellow"/>
          </w:rPr>
          <w:delText>Ad H</w:delText>
        </w:r>
        <w:r w:rsidRPr="00F36F81" w:rsidDel="00E210DE">
          <w:rPr>
            <w:highlight w:val="yellow"/>
          </w:rPr>
          <w:delText>oc</w:delText>
        </w:r>
        <w:r w:rsidDel="00E210DE">
          <w:delText xml:space="preserve"> committees shall be voluntary and applies toward contractual obligation for shared governance participation.  All regular faculty and adjunct faculty are eligible for committee appointments</w:delText>
        </w:r>
        <w:r w:rsidRPr="006107F6" w:rsidDel="00E210DE">
          <w:rPr>
            <w:highlight w:val="yellow"/>
          </w:rPr>
          <w:delText xml:space="preserve">. </w:delText>
        </w:r>
        <w:r w:rsidR="006107F6" w:rsidDel="00E210DE">
          <w:rPr>
            <w:highlight w:val="yellow"/>
          </w:rPr>
          <w:delText>Interested faculty must</w:delText>
        </w:r>
        <w:r w:rsidR="006107F6" w:rsidRPr="006107F6" w:rsidDel="00E210DE">
          <w:rPr>
            <w:highlight w:val="yellow"/>
          </w:rPr>
          <w:delText xml:space="preserve"> apply </w:delText>
        </w:r>
        <w:r w:rsidR="006107F6" w:rsidDel="00E210DE">
          <w:rPr>
            <w:highlight w:val="yellow"/>
          </w:rPr>
          <w:delText>to serve on a committee through</w:delText>
        </w:r>
        <w:r w:rsidRPr="006107F6" w:rsidDel="00E210DE">
          <w:rPr>
            <w:highlight w:val="yellow"/>
          </w:rPr>
          <w:delText xml:space="preserve"> t</w:delText>
        </w:r>
        <w:r w:rsidR="006107F6" w:rsidRPr="006107F6" w:rsidDel="00E210DE">
          <w:rPr>
            <w:highlight w:val="yellow"/>
          </w:rPr>
          <w:delText>he</w:delText>
        </w:r>
        <w:r w:rsidRPr="006107F6" w:rsidDel="00E210DE">
          <w:rPr>
            <w:highlight w:val="yellow"/>
          </w:rPr>
          <w:delText xml:space="preserve"> Academic Senate website.</w:delText>
        </w:r>
        <w:r w:rsidDel="00E210DE">
          <w:delText xml:space="preserve"> The Aca</w:delText>
        </w:r>
        <w:r w:rsidR="00F36F81" w:rsidDel="00E210DE">
          <w:delText xml:space="preserve">demic Senate Board shall vote </w:delText>
        </w:r>
        <w:r w:rsidR="00F36F81" w:rsidRPr="00F36F81" w:rsidDel="00E210DE">
          <w:rPr>
            <w:highlight w:val="yellow"/>
          </w:rPr>
          <w:delText>to</w:delText>
        </w:r>
        <w:r w:rsidDel="00E210DE">
          <w:delText xml:space="preserve"> approve committee membership.  </w:delText>
        </w:r>
      </w:del>
    </w:p>
    <w:p w14:paraId="7F9C2BBA" w14:textId="2E423767"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810"/>
        <w:rPr>
          <w:del w:id="249" w:author="Yolanda McKay" w:date="2015-03-29T15:15:00Z"/>
        </w:rPr>
      </w:pPr>
    </w:p>
    <w:p w14:paraId="25466B5E" w14:textId="338A61A1" w:rsidR="00D0573A" w:rsidDel="00E210DE" w:rsidRDefault="006107F6"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810"/>
        <w:rPr>
          <w:del w:id="250" w:author="Yolanda McKay" w:date="2015-03-29T15:15:00Z"/>
        </w:rPr>
      </w:pPr>
      <w:del w:id="251" w:author="Yolanda McKay" w:date="2015-03-29T15:15:00Z">
        <w:r w:rsidRPr="006107F6" w:rsidDel="00E210DE">
          <w:rPr>
            <w:highlight w:val="yellow"/>
          </w:rPr>
          <w:delText>A.2.  (Deleted</w:delText>
        </w:r>
        <w:r w:rsidDel="00E210DE">
          <w:rPr>
            <w:highlight w:val="yellow"/>
          </w:rPr>
          <w:delText>; moved to Section 8 Committee Chair Duties</w:delText>
        </w:r>
        <w:r w:rsidRPr="006107F6" w:rsidDel="00E210DE">
          <w:rPr>
            <w:highlight w:val="yellow"/>
          </w:rPr>
          <w:delText>)</w:delText>
        </w:r>
      </w:del>
    </w:p>
    <w:p w14:paraId="1991C519" w14:textId="5ED01B74"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810"/>
        <w:rPr>
          <w:del w:id="252" w:author="Yolanda McKay" w:date="2015-03-29T15:15:00Z"/>
        </w:rPr>
      </w:pPr>
    </w:p>
    <w:p w14:paraId="084322A8" w14:textId="0DF1B7F1"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810"/>
        <w:rPr>
          <w:del w:id="253" w:author="Yolanda McKay" w:date="2015-03-29T15:15:00Z"/>
        </w:rPr>
      </w:pPr>
      <w:del w:id="254" w:author="Yolanda McKay" w:date="2015-03-29T15:15:00Z">
        <w:r w:rsidRPr="00DA265E" w:rsidDel="00E210DE">
          <w:rPr>
            <w:highlight w:val="yellow"/>
          </w:rPr>
          <w:delText>A.3.</w:delText>
        </w:r>
        <w:r w:rsidR="00DA265E" w:rsidRPr="00DA265E" w:rsidDel="00E210DE">
          <w:rPr>
            <w:highlight w:val="yellow"/>
          </w:rPr>
          <w:delText>This will become A.2</w:delText>
        </w:r>
        <w:r w:rsidR="00DA265E" w:rsidDel="00E210DE">
          <w:delText xml:space="preserve">. </w:delText>
        </w:r>
        <w:r w:rsidDel="00E210DE">
          <w:delText>Con</w:delText>
        </w:r>
        <w:r w:rsidR="00DA265E" w:rsidDel="00E210DE">
          <w:delText xml:space="preserve">ducting regular business of </w:delText>
        </w:r>
        <w:r w:rsidR="00DA265E" w:rsidRPr="00DA265E" w:rsidDel="00E210DE">
          <w:rPr>
            <w:highlight w:val="yellow"/>
          </w:rPr>
          <w:delText>a</w:delText>
        </w:r>
        <w:r w:rsidR="00DA265E" w:rsidDel="00E210DE">
          <w:delText xml:space="preserve"> </w:delText>
        </w:r>
        <w:r w:rsidDel="00E210DE">
          <w:delText xml:space="preserve">committee outside of the regular contract period is at the discretion of the majority of the committee members. </w:delText>
        </w:r>
      </w:del>
    </w:p>
    <w:p w14:paraId="129540F4" w14:textId="0D2A58B1"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810"/>
        <w:rPr>
          <w:del w:id="255" w:author="Yolanda McKay" w:date="2015-03-29T15:15:00Z"/>
        </w:rPr>
      </w:pPr>
    </w:p>
    <w:p w14:paraId="02E993C8" w14:textId="230516E4" w:rsidR="00D0573A" w:rsidDel="00E210DE" w:rsidRDefault="00560497"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810"/>
        <w:rPr>
          <w:del w:id="256" w:author="Yolanda McKay" w:date="2015-03-29T15:15:00Z"/>
        </w:rPr>
      </w:pPr>
      <w:del w:id="257" w:author="Yolanda McKay" w:date="2015-03-29T15:15:00Z">
        <w:r w:rsidRPr="00560497" w:rsidDel="00E210DE">
          <w:rPr>
            <w:highlight w:val="yellow"/>
          </w:rPr>
          <w:delText>A.4. C</w:delText>
        </w:r>
        <w:r w:rsidR="00D0573A" w:rsidRPr="00560497" w:rsidDel="00E210DE">
          <w:rPr>
            <w:highlight w:val="yellow"/>
          </w:rPr>
          <w:delText>ommit</w:delText>
        </w:r>
        <w:r w:rsidRPr="00560497" w:rsidDel="00E210DE">
          <w:rPr>
            <w:highlight w:val="yellow"/>
          </w:rPr>
          <w:delText>tee members may vote by proxy.  The proxy vote will be in writing</w:delText>
        </w:r>
        <w:r w:rsidR="00DB32EF" w:rsidDel="00E210DE">
          <w:rPr>
            <w:highlight w:val="yellow"/>
          </w:rPr>
          <w:delText>, with the identification of the committee member clearly stated</w:delText>
        </w:r>
        <w:r w:rsidRPr="00560497" w:rsidDel="00E210DE">
          <w:rPr>
            <w:highlight w:val="yellow"/>
          </w:rPr>
          <w:delText xml:space="preserve"> and submitted to the Chair</w:delText>
        </w:r>
        <w:r w:rsidDel="00E210DE">
          <w:rPr>
            <w:highlight w:val="yellow"/>
          </w:rPr>
          <w:delText xml:space="preserve"> at least</w:delText>
        </w:r>
        <w:r w:rsidRPr="00560497" w:rsidDel="00E210DE">
          <w:rPr>
            <w:highlight w:val="yellow"/>
          </w:rPr>
          <w:delText xml:space="preserve"> </w:delText>
        </w:r>
        <w:r w:rsidDel="00E210DE">
          <w:rPr>
            <w:highlight w:val="yellow"/>
          </w:rPr>
          <w:delText xml:space="preserve">24 hours </w:delText>
        </w:r>
        <w:r w:rsidRPr="00560497" w:rsidDel="00E210DE">
          <w:rPr>
            <w:highlight w:val="yellow"/>
          </w:rPr>
          <w:delText>prior to the meeting.</w:delText>
        </w:r>
      </w:del>
    </w:p>
    <w:p w14:paraId="55D7098A" w14:textId="154BE11A"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258" w:author="Yolanda McKay" w:date="2015-03-29T15:15:00Z"/>
        </w:rPr>
      </w:pPr>
    </w:p>
    <w:p w14:paraId="3595E195" w14:textId="1423861B"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259" w:author="Yolanda McKay" w:date="2015-03-29T15:15:00Z"/>
          <w:b/>
          <w:bCs/>
        </w:rPr>
      </w:pPr>
      <w:del w:id="260" w:author="Yolanda McKay" w:date="2015-03-29T15:15:00Z">
        <w:r w:rsidDel="00E210DE">
          <w:rPr>
            <w:b/>
            <w:bCs/>
            <w:i/>
            <w:iCs/>
          </w:rPr>
          <w:tab/>
        </w:r>
        <w:r w:rsidDel="00E210DE">
          <w:rPr>
            <w:b/>
            <w:bCs/>
          </w:rPr>
          <w:delText>B.</w:delText>
        </w:r>
        <w:r w:rsidDel="00E210DE">
          <w:rPr>
            <w:b/>
            <w:bCs/>
          </w:rPr>
          <w:tab/>
          <w:delText>Standing Committees</w:delText>
        </w:r>
      </w:del>
    </w:p>
    <w:p w14:paraId="51FBD191" w14:textId="31DC63FF" w:rsidR="00D0573A" w:rsidDel="00E210DE" w:rsidRDefault="00D0573A" w:rsidP="00D0573A">
      <w:pPr>
        <w:pStyle w:val="Footer"/>
        <w:tabs>
          <w:tab w:val="clear" w:pos="8640"/>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261" w:author="Yolanda McKay" w:date="2015-03-29T15:15:00Z"/>
          <w:rFonts w:ascii="Times New Roman" w:hAnsi="Times New Roman"/>
        </w:rPr>
      </w:pPr>
    </w:p>
    <w:p w14:paraId="2C2EF0E7" w14:textId="140ABF15" w:rsidR="00C12BF1" w:rsidDel="00E210DE" w:rsidRDefault="00D0573A" w:rsidP="001B25B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810"/>
        <w:rPr>
          <w:del w:id="262" w:author="Yolanda McKay" w:date="2015-03-29T15:15:00Z"/>
        </w:rPr>
      </w:pPr>
      <w:del w:id="263" w:author="Yolanda McKay" w:date="2015-03-29T15:15:00Z">
        <w:r w:rsidDel="00E210DE">
          <w:delText xml:space="preserve">The Academic Senate shall establish the following </w:delText>
        </w:r>
        <w:r w:rsidDel="00E210DE">
          <w:rPr>
            <w:bCs/>
            <w:iCs/>
          </w:rPr>
          <w:delText>Standing Committees</w:delText>
        </w:r>
        <w:r w:rsidDel="00E210DE">
          <w:delText xml:space="preserve"> for the purpose of investigating issues of either a legislative or academic and professional nature, and providing recommendations for the Academic Senate Board’s consideration.</w:delText>
        </w:r>
        <w:r w:rsidR="00C12BF1" w:rsidDel="00E210DE">
          <w:delText xml:space="preserve">  </w:delText>
        </w:r>
      </w:del>
    </w:p>
    <w:p w14:paraId="50E2E8A8" w14:textId="7B51417F"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264" w:author="Yolanda McKay" w:date="2015-03-29T15:15:00Z"/>
          <w:b/>
          <w:bCs/>
          <w:i/>
          <w:iCs/>
        </w:rPr>
      </w:pPr>
    </w:p>
    <w:p w14:paraId="2C045DB5" w14:textId="04EF755B" w:rsidR="00D0573A" w:rsidRPr="00064263" w:rsidDel="00E210DE" w:rsidRDefault="00D0573A" w:rsidP="00D0573A">
      <w:pPr>
        <w:pStyle w:val="ListParagraph"/>
        <w:numPr>
          <w:ilvl w:val="0"/>
          <w:numId w:val="9"/>
        </w:num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right="-810" w:firstLine="1080"/>
        <w:textAlignment w:val="baseline"/>
        <w:rPr>
          <w:del w:id="265" w:author="Yolanda McKay" w:date="2015-03-29T15:15:00Z"/>
          <w:sz w:val="24"/>
        </w:rPr>
      </w:pPr>
      <w:del w:id="266" w:author="Yolanda McKay" w:date="2015-03-29T15:15:00Z">
        <w:r w:rsidRPr="00064263" w:rsidDel="00E210DE">
          <w:rPr>
            <w:sz w:val="24"/>
          </w:rPr>
          <w:delText>Academic Freedom and Professional Ethics</w:delText>
        </w:r>
      </w:del>
    </w:p>
    <w:p w14:paraId="3E8BB914" w14:textId="4F8183F6" w:rsidR="00D0573A" w:rsidRPr="00064263" w:rsidDel="00E210DE" w:rsidRDefault="00D0573A" w:rsidP="00D0573A">
      <w:pPr>
        <w:pStyle w:val="ListParagraph"/>
        <w:numPr>
          <w:ilvl w:val="0"/>
          <w:numId w:val="9"/>
        </w:num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right="-810" w:firstLine="1080"/>
        <w:textAlignment w:val="baseline"/>
        <w:rPr>
          <w:del w:id="267" w:author="Yolanda McKay" w:date="2015-03-29T15:15:00Z"/>
          <w:sz w:val="24"/>
        </w:rPr>
      </w:pPr>
      <w:del w:id="268" w:author="Yolanda McKay" w:date="2015-03-29T15:15:00Z">
        <w:r w:rsidRPr="00064263" w:rsidDel="00E210DE">
          <w:rPr>
            <w:sz w:val="24"/>
          </w:rPr>
          <w:delText>Adjunct Faculty Issues Committee</w:delText>
        </w:r>
      </w:del>
    </w:p>
    <w:p w14:paraId="11480351" w14:textId="2408A0B0" w:rsidR="00D0573A" w:rsidRPr="00064263" w:rsidDel="00E210DE" w:rsidRDefault="00D0573A" w:rsidP="00D0573A">
      <w:pPr>
        <w:pStyle w:val="ListParagraph"/>
        <w:numPr>
          <w:ilvl w:val="0"/>
          <w:numId w:val="9"/>
        </w:num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right="-810" w:firstLine="1080"/>
        <w:textAlignment w:val="baseline"/>
        <w:rPr>
          <w:del w:id="269" w:author="Yolanda McKay" w:date="2015-03-29T15:15:00Z"/>
          <w:sz w:val="24"/>
        </w:rPr>
      </w:pPr>
      <w:del w:id="270" w:author="Yolanda McKay" w:date="2015-03-29T15:15:00Z">
        <w:r w:rsidRPr="00064263" w:rsidDel="00E210DE">
          <w:rPr>
            <w:sz w:val="24"/>
          </w:rPr>
          <w:delText>Calendar Committee</w:delText>
        </w:r>
      </w:del>
    </w:p>
    <w:p w14:paraId="12B4061B" w14:textId="50845E78" w:rsidR="00D0573A" w:rsidRPr="00064263" w:rsidDel="00E210DE" w:rsidRDefault="00D0573A" w:rsidP="00D0573A">
      <w:pPr>
        <w:pStyle w:val="ListParagraph"/>
        <w:numPr>
          <w:ilvl w:val="0"/>
          <w:numId w:val="9"/>
        </w:num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right="-810" w:firstLine="1080"/>
        <w:textAlignment w:val="baseline"/>
        <w:rPr>
          <w:del w:id="271" w:author="Yolanda McKay" w:date="2015-03-29T15:15:00Z"/>
          <w:sz w:val="24"/>
        </w:rPr>
      </w:pPr>
      <w:del w:id="272" w:author="Yolanda McKay" w:date="2015-03-29T15:15:00Z">
        <w:r w:rsidRPr="00064263" w:rsidDel="00E210DE">
          <w:rPr>
            <w:sz w:val="24"/>
          </w:rPr>
          <w:delText>Distance Education Committee</w:delText>
        </w:r>
      </w:del>
    </w:p>
    <w:p w14:paraId="1F5AFED2" w14:textId="1D1199B0" w:rsidR="00D0573A" w:rsidRPr="00064263" w:rsidDel="00E210DE" w:rsidRDefault="00D0573A" w:rsidP="00D0573A">
      <w:pPr>
        <w:pStyle w:val="ListParagraph"/>
        <w:numPr>
          <w:ilvl w:val="0"/>
          <w:numId w:val="9"/>
        </w:num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right="-810" w:firstLine="1080"/>
        <w:textAlignment w:val="baseline"/>
        <w:rPr>
          <w:del w:id="273" w:author="Yolanda McKay" w:date="2015-03-29T15:15:00Z"/>
          <w:sz w:val="24"/>
        </w:rPr>
      </w:pPr>
      <w:del w:id="274" w:author="Yolanda McKay" w:date="2015-03-29T15:15:00Z">
        <w:r w:rsidRPr="00064263" w:rsidDel="00E210DE">
          <w:rPr>
            <w:sz w:val="24"/>
          </w:rPr>
          <w:delText>Educational Policies Committee</w:delText>
        </w:r>
      </w:del>
    </w:p>
    <w:p w14:paraId="00EE7CEF" w14:textId="3E5C76DF" w:rsidR="00D0573A" w:rsidRPr="00064263" w:rsidDel="00E210DE" w:rsidRDefault="00D0573A" w:rsidP="00D0573A">
      <w:pPr>
        <w:pStyle w:val="ListParagraph"/>
        <w:numPr>
          <w:ilvl w:val="0"/>
          <w:numId w:val="9"/>
        </w:num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right="-810" w:firstLine="1080"/>
        <w:textAlignment w:val="baseline"/>
        <w:rPr>
          <w:del w:id="275" w:author="Yolanda McKay" w:date="2015-03-29T15:15:00Z"/>
          <w:sz w:val="24"/>
        </w:rPr>
      </w:pPr>
      <w:del w:id="276" w:author="Yolanda McKay" w:date="2015-03-29T15:15:00Z">
        <w:r w:rsidRPr="00064263" w:rsidDel="00E210DE">
          <w:rPr>
            <w:sz w:val="24"/>
          </w:rPr>
          <w:delText>Faculty Technology Committee</w:delText>
        </w:r>
      </w:del>
    </w:p>
    <w:p w14:paraId="583B8A9B" w14:textId="195E1E50" w:rsidR="00D0573A" w:rsidDel="00E210DE" w:rsidRDefault="00D0573A" w:rsidP="00D0573A">
      <w:pPr>
        <w:pStyle w:val="ListParagraph"/>
        <w:numPr>
          <w:ilvl w:val="0"/>
          <w:numId w:val="9"/>
        </w:num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right="-810" w:firstLine="1080"/>
        <w:textAlignment w:val="baseline"/>
        <w:rPr>
          <w:del w:id="277" w:author="Yolanda McKay" w:date="2015-03-29T15:15:00Z"/>
          <w:sz w:val="24"/>
        </w:rPr>
      </w:pPr>
      <w:del w:id="278" w:author="Yolanda McKay" w:date="2015-03-29T15:15:00Z">
        <w:r w:rsidRPr="00064263" w:rsidDel="00E210DE">
          <w:rPr>
            <w:sz w:val="24"/>
          </w:rPr>
          <w:delText>Shared Governance Committee</w:delText>
        </w:r>
      </w:del>
    </w:p>
    <w:p w14:paraId="03AD4E1C" w14:textId="4ABDB376"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279" w:author="Yolanda McKay" w:date="2015-03-29T15:15:00Z"/>
          <w:b/>
          <w:i/>
        </w:rPr>
      </w:pPr>
    </w:p>
    <w:p w14:paraId="2A9A320F" w14:textId="6E4BEA90" w:rsidR="00D0573A" w:rsidDel="00E210DE" w:rsidRDefault="00D0573A" w:rsidP="00D0573A">
      <w:pPr>
        <w:pStyle w:val="BodyText"/>
        <w:ind w:right="-810"/>
        <w:rPr>
          <w:del w:id="280" w:author="Yolanda McKay" w:date="2015-03-29T15:15:00Z"/>
          <w:rFonts w:ascii="Arial" w:hAnsi="Arial" w:cs="Arial"/>
          <w:bCs w:val="0"/>
          <w:iCs/>
        </w:rPr>
      </w:pPr>
      <w:del w:id="281" w:author="Yolanda McKay" w:date="2015-03-29T15:15:00Z">
        <w:r w:rsidDel="00E210DE">
          <w:rPr>
            <w:rFonts w:ascii="Times New Roman" w:hAnsi="Times New Roman"/>
            <w:bCs w:val="0"/>
            <w:iCs/>
          </w:rPr>
          <w:tab/>
        </w:r>
        <w:r w:rsidDel="00E210DE">
          <w:rPr>
            <w:rFonts w:ascii="Arial" w:hAnsi="Arial" w:cs="Arial"/>
            <w:bCs w:val="0"/>
            <w:iCs/>
          </w:rPr>
          <w:delText>C.</w:delText>
        </w:r>
        <w:r w:rsidDel="00E210DE">
          <w:rPr>
            <w:rFonts w:ascii="Arial" w:hAnsi="Arial" w:cs="Arial"/>
            <w:bCs w:val="0"/>
            <w:iCs/>
          </w:rPr>
          <w:tab/>
          <w:delText>Operational Committees</w:delText>
        </w:r>
      </w:del>
    </w:p>
    <w:p w14:paraId="787F3187" w14:textId="717277CB"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282" w:author="Yolanda McKay" w:date="2015-03-29T15:15:00Z"/>
          <w:bCs/>
          <w:i/>
        </w:rPr>
      </w:pPr>
    </w:p>
    <w:p w14:paraId="429BFE34" w14:textId="72D83D36"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810"/>
        <w:rPr>
          <w:del w:id="283" w:author="Yolanda McKay" w:date="2015-03-29T15:15:00Z"/>
        </w:rPr>
      </w:pPr>
      <w:del w:id="284" w:author="Yolanda McKay" w:date="2015-03-29T15:15:00Z">
        <w:r w:rsidDel="00E210DE">
          <w:delText>The Academic Senate shall establish the following Operational Committees</w:delText>
        </w:r>
        <w:r w:rsidDel="00E210DE">
          <w:rPr>
            <w:b/>
            <w:bCs/>
            <w:i/>
            <w:iCs/>
          </w:rPr>
          <w:delText xml:space="preserve"> </w:delText>
        </w:r>
        <w:r w:rsidDel="00E210DE">
          <w:delText>for the purpose of performing the academic and professional duties and responsibilities of the Senate:</w:delText>
        </w:r>
      </w:del>
    </w:p>
    <w:p w14:paraId="7573FBF6" w14:textId="6CB135F4"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810"/>
        <w:rPr>
          <w:del w:id="285" w:author="Yolanda McKay" w:date="2015-03-29T15:15:00Z"/>
        </w:rPr>
      </w:pPr>
    </w:p>
    <w:p w14:paraId="7D95FBDB" w14:textId="0AAD416E" w:rsidR="00D0573A" w:rsidDel="00E210DE" w:rsidRDefault="00D0573A" w:rsidP="00D0573A">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right="-810"/>
        <w:textAlignment w:val="baseline"/>
        <w:rPr>
          <w:del w:id="286" w:author="Yolanda McKay" w:date="2015-03-29T15:15:00Z"/>
          <w:bCs/>
          <w:sz w:val="24"/>
        </w:rPr>
      </w:pPr>
      <w:del w:id="287" w:author="Yolanda McKay" w:date="2015-03-29T15:15:00Z">
        <w:r w:rsidDel="00E210DE">
          <w:rPr>
            <w:bCs/>
            <w:sz w:val="24"/>
          </w:rPr>
          <w:delText>Academic Rank Committee</w:delText>
        </w:r>
      </w:del>
    </w:p>
    <w:p w14:paraId="7DEC0B8C" w14:textId="1523C5F0" w:rsidR="00D0573A" w:rsidDel="00E210DE" w:rsidRDefault="00D0573A" w:rsidP="00D0573A">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right="-810"/>
        <w:textAlignment w:val="baseline"/>
        <w:rPr>
          <w:del w:id="288" w:author="Yolanda McKay" w:date="2015-03-29T15:15:00Z"/>
          <w:bCs/>
          <w:sz w:val="24"/>
        </w:rPr>
      </w:pPr>
      <w:del w:id="289" w:author="Yolanda McKay" w:date="2015-03-29T15:15:00Z">
        <w:r w:rsidDel="00E210DE">
          <w:rPr>
            <w:bCs/>
            <w:sz w:val="24"/>
          </w:rPr>
          <w:delText>Bylaws, Rules and Procedures Committee</w:delText>
        </w:r>
      </w:del>
    </w:p>
    <w:p w14:paraId="6383F7F6" w14:textId="3393838A" w:rsidR="00D0573A" w:rsidDel="00E210DE" w:rsidRDefault="00D0573A" w:rsidP="00D0573A">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right="-810"/>
        <w:textAlignment w:val="baseline"/>
        <w:rPr>
          <w:del w:id="290" w:author="Yolanda McKay" w:date="2015-03-29T15:15:00Z"/>
          <w:bCs/>
          <w:sz w:val="24"/>
        </w:rPr>
      </w:pPr>
      <w:del w:id="291" w:author="Yolanda McKay" w:date="2015-03-29T15:15:00Z">
        <w:r w:rsidDel="00E210DE">
          <w:rPr>
            <w:bCs/>
            <w:sz w:val="24"/>
          </w:rPr>
          <w:delText>Equivalency Committee</w:delText>
        </w:r>
      </w:del>
    </w:p>
    <w:p w14:paraId="58CC8D2E" w14:textId="13CDA9D0" w:rsidR="00D0573A" w:rsidDel="00E210DE" w:rsidRDefault="00D0573A" w:rsidP="00D0573A">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right="-810"/>
        <w:textAlignment w:val="baseline"/>
        <w:rPr>
          <w:del w:id="292" w:author="Yolanda McKay" w:date="2015-03-29T15:15:00Z"/>
          <w:bCs/>
          <w:sz w:val="24"/>
        </w:rPr>
      </w:pPr>
      <w:del w:id="293" w:author="Yolanda McKay" w:date="2015-03-29T15:15:00Z">
        <w:r w:rsidDel="00E210DE">
          <w:rPr>
            <w:bCs/>
            <w:sz w:val="24"/>
          </w:rPr>
          <w:delText>Executive Committee</w:delText>
        </w:r>
      </w:del>
    </w:p>
    <w:p w14:paraId="3A50FE5E" w14:textId="788D4BD3" w:rsidR="00D0573A" w:rsidDel="00E210DE" w:rsidRDefault="00D0573A" w:rsidP="00D0573A">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right="-810"/>
        <w:textAlignment w:val="baseline"/>
        <w:rPr>
          <w:del w:id="294" w:author="Yolanda McKay" w:date="2015-03-29T15:15:00Z"/>
          <w:bCs/>
          <w:sz w:val="24"/>
        </w:rPr>
      </w:pPr>
      <w:del w:id="295" w:author="Yolanda McKay" w:date="2015-03-29T15:15:00Z">
        <w:r w:rsidDel="00E210DE">
          <w:rPr>
            <w:bCs/>
            <w:sz w:val="24"/>
          </w:rPr>
          <w:delText>Faculty Development Committee</w:delText>
        </w:r>
      </w:del>
    </w:p>
    <w:p w14:paraId="503B4220" w14:textId="052617E5" w:rsidR="00D0573A" w:rsidDel="00E210DE" w:rsidRDefault="00D0573A" w:rsidP="00D0573A">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right="-810"/>
        <w:textAlignment w:val="baseline"/>
        <w:rPr>
          <w:del w:id="296" w:author="Yolanda McKay" w:date="2015-03-29T15:15:00Z"/>
          <w:bCs/>
          <w:sz w:val="24"/>
        </w:rPr>
      </w:pPr>
      <w:del w:id="297" w:author="Yolanda McKay" w:date="2015-03-29T15:15:00Z">
        <w:r w:rsidDel="00E210DE">
          <w:rPr>
            <w:bCs/>
            <w:sz w:val="24"/>
          </w:rPr>
          <w:delText>Learning Assessment Committee</w:delText>
        </w:r>
      </w:del>
    </w:p>
    <w:p w14:paraId="0C64A7A2" w14:textId="48349A9D" w:rsidR="00D0573A" w:rsidDel="00E210DE" w:rsidRDefault="00D0573A" w:rsidP="00D0573A">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right="-810"/>
        <w:textAlignment w:val="baseline"/>
        <w:rPr>
          <w:del w:id="298" w:author="Yolanda McKay" w:date="2015-03-29T15:15:00Z"/>
          <w:bCs/>
          <w:sz w:val="24"/>
        </w:rPr>
      </w:pPr>
      <w:del w:id="299" w:author="Yolanda McKay" w:date="2015-03-29T15:15:00Z">
        <w:r w:rsidDel="00E210DE">
          <w:rPr>
            <w:bCs/>
            <w:sz w:val="24"/>
          </w:rPr>
          <w:delText>Nominations and Elections Committee</w:delText>
        </w:r>
      </w:del>
    </w:p>
    <w:p w14:paraId="0C7FBBCF" w14:textId="499E98D1" w:rsidR="00D0573A" w:rsidDel="00E210DE" w:rsidRDefault="00D0573A" w:rsidP="00D0573A">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right="-810"/>
        <w:textAlignment w:val="baseline"/>
        <w:rPr>
          <w:del w:id="300" w:author="Yolanda McKay" w:date="2015-03-29T15:15:00Z"/>
          <w:bCs/>
          <w:sz w:val="24"/>
        </w:rPr>
      </w:pPr>
      <w:del w:id="301" w:author="Yolanda McKay" w:date="2015-03-29T15:15:00Z">
        <w:r w:rsidDel="00E210DE">
          <w:rPr>
            <w:bCs/>
            <w:sz w:val="24"/>
          </w:rPr>
          <w:delText>Ralph Story/Unsung Hero Awards Selection Committee</w:delText>
        </w:r>
      </w:del>
    </w:p>
    <w:p w14:paraId="1B54B264" w14:textId="52F95786" w:rsidR="00D0573A" w:rsidDel="00E210DE" w:rsidRDefault="00D0573A" w:rsidP="00D0573A">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right="-810"/>
        <w:textAlignment w:val="baseline"/>
        <w:rPr>
          <w:del w:id="302" w:author="Yolanda McKay" w:date="2015-03-29T15:15:00Z"/>
          <w:bCs/>
          <w:sz w:val="24"/>
        </w:rPr>
      </w:pPr>
      <w:del w:id="303" w:author="Yolanda McKay" w:date="2015-03-29T15:15:00Z">
        <w:r w:rsidDel="00E210DE">
          <w:rPr>
            <w:bCs/>
            <w:sz w:val="24"/>
          </w:rPr>
          <w:delText>Sabbatical Leave Committee</w:delText>
        </w:r>
      </w:del>
    </w:p>
    <w:p w14:paraId="1B4C7707" w14:textId="7D5765E4" w:rsidR="00D0573A" w:rsidRPr="00064263" w:rsidDel="00E210DE" w:rsidRDefault="00D0573A" w:rsidP="00D0573A">
      <w:pPr>
        <w:pStyle w:val="ListParagraph"/>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right="-810"/>
        <w:textAlignment w:val="baseline"/>
        <w:rPr>
          <w:del w:id="304" w:author="Yolanda McKay" w:date="2015-03-29T15:15:00Z"/>
          <w:bCs/>
          <w:sz w:val="24"/>
        </w:rPr>
      </w:pPr>
      <w:del w:id="305" w:author="Yolanda McKay" w:date="2015-03-29T15:15:00Z">
        <w:r w:rsidDel="00E210DE">
          <w:rPr>
            <w:bCs/>
            <w:sz w:val="24"/>
          </w:rPr>
          <w:delText>Scholarship Committee</w:delText>
        </w:r>
      </w:del>
    </w:p>
    <w:p w14:paraId="3280F81A" w14:textId="1CECD211" w:rsidR="001B25B9" w:rsidDel="00E210DE" w:rsidRDefault="001B25B9" w:rsidP="001B25B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810" w:hanging="720"/>
        <w:rPr>
          <w:del w:id="306" w:author="Yolanda McKay" w:date="2015-03-29T15:15:00Z"/>
          <w:b/>
          <w:bCs/>
        </w:rPr>
      </w:pPr>
    </w:p>
    <w:p w14:paraId="7ADAB3BD" w14:textId="5332F092" w:rsidR="001B25B9" w:rsidRPr="001B25B9" w:rsidDel="00E210DE" w:rsidRDefault="001B25B9" w:rsidP="001B25B9">
      <w:pPr>
        <w:pStyle w:val="ListParagraph"/>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307" w:author="Yolanda McKay" w:date="2015-03-29T15:15:00Z"/>
          <w:bCs/>
          <w:iCs/>
          <w:highlight w:val="yellow"/>
        </w:rPr>
      </w:pPr>
      <w:del w:id="308" w:author="Yolanda McKay" w:date="2015-03-29T15:15:00Z">
        <w:r w:rsidRPr="001B25B9" w:rsidDel="00E210DE">
          <w:rPr>
            <w:bCs/>
            <w:iCs/>
            <w:highlight w:val="yellow"/>
          </w:rPr>
          <w:delText>Ad Hoc Committees</w:delText>
        </w:r>
        <w:r w:rsidDel="00E210DE">
          <w:rPr>
            <w:bCs/>
            <w:iCs/>
            <w:highlight w:val="yellow"/>
          </w:rPr>
          <w:delText xml:space="preserve"> (moved)</w:delText>
        </w:r>
      </w:del>
    </w:p>
    <w:p w14:paraId="46E4BAE1" w14:textId="1795ABCE" w:rsidR="001B25B9" w:rsidDel="00E210DE" w:rsidRDefault="001B25B9" w:rsidP="001B25B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810" w:hanging="720"/>
        <w:rPr>
          <w:del w:id="309" w:author="Yolanda McKay" w:date="2015-03-29T15:15:00Z"/>
          <w:bCs/>
          <w:iCs/>
        </w:rPr>
      </w:pPr>
      <w:del w:id="310" w:author="Yolanda McKay" w:date="2015-03-29T15:15:00Z">
        <w:r w:rsidRPr="001B25B9" w:rsidDel="00E210DE">
          <w:rPr>
            <w:bCs/>
            <w:iCs/>
            <w:highlight w:val="yellow"/>
          </w:rPr>
          <w:delText>The Academic Senate shall es</w:delText>
        </w:r>
        <w:r w:rsidDel="00E210DE">
          <w:rPr>
            <w:bCs/>
            <w:iCs/>
            <w:highlight w:val="yellow"/>
          </w:rPr>
          <w:delText>tablish ad hoc committees as necessary</w:delText>
        </w:r>
        <w:r w:rsidRPr="001B25B9" w:rsidDel="00E210DE">
          <w:rPr>
            <w:bCs/>
            <w:iCs/>
            <w:highlight w:val="yellow"/>
          </w:rPr>
          <w:delText>.</w:delText>
        </w:r>
      </w:del>
    </w:p>
    <w:p w14:paraId="3147F8C4" w14:textId="0AB157DC" w:rsidR="001B25B9" w:rsidDel="00E210DE" w:rsidRDefault="00DC5383" w:rsidP="00DC5383">
      <w:pPr>
        <w:tabs>
          <w:tab w:val="left" w:pos="720"/>
        </w:tabs>
        <w:ind w:left="1440" w:right="-810" w:hanging="720"/>
        <w:rPr>
          <w:del w:id="311" w:author="Yolanda McKay" w:date="2015-03-29T15:15:00Z"/>
          <w:bCs/>
          <w:iCs/>
        </w:rPr>
      </w:pPr>
      <w:del w:id="312" w:author="Yolanda McKay" w:date="2015-03-29T15:15:00Z">
        <w:r w:rsidDel="00E210DE">
          <w:rPr>
            <w:bCs/>
            <w:iCs/>
          </w:rPr>
          <w:tab/>
        </w:r>
        <w:r w:rsidDel="00E210DE">
          <w:rPr>
            <w:bCs/>
            <w:iCs/>
          </w:rPr>
          <w:tab/>
        </w:r>
      </w:del>
    </w:p>
    <w:p w14:paraId="48DB84A9" w14:textId="2E811CDF" w:rsidR="001B25B9" w:rsidRPr="001B25B9" w:rsidDel="00E210DE" w:rsidRDefault="001B25B9" w:rsidP="001B25B9">
      <w:pPr>
        <w:pStyle w:val="ListParagraph"/>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313" w:author="Yolanda McKay" w:date="2015-03-29T15:15:00Z"/>
          <w:bCs/>
          <w:iCs/>
        </w:rPr>
      </w:pPr>
      <w:del w:id="314" w:author="Yolanda McKay" w:date="2015-03-29T15:15:00Z">
        <w:r w:rsidRPr="00DC5383" w:rsidDel="00E210DE">
          <w:rPr>
            <w:highlight w:val="yellow"/>
          </w:rPr>
          <w:delText xml:space="preserve">The Standing, </w:delText>
        </w:r>
        <w:r w:rsidR="00D0573A" w:rsidRPr="00DC5383" w:rsidDel="00E210DE">
          <w:rPr>
            <w:highlight w:val="yellow"/>
          </w:rPr>
          <w:delText>Operational</w:delText>
        </w:r>
        <w:r w:rsidRPr="00DC5383" w:rsidDel="00E210DE">
          <w:rPr>
            <w:highlight w:val="yellow"/>
          </w:rPr>
          <w:delText>, and Ad Hoc Committees</w:delText>
        </w:r>
        <w:r w:rsidDel="00E210DE">
          <w:delText xml:space="preserve"> </w:delText>
        </w:r>
        <w:r w:rsidRPr="001B25B9" w:rsidDel="00E210DE">
          <w:rPr>
            <w:highlight w:val="yellow"/>
          </w:rPr>
          <w:delText>will:</w:delText>
        </w:r>
        <w:r w:rsidDel="00E210DE">
          <w:delText xml:space="preserve"> (added 11/25/14)</w:delText>
        </w:r>
      </w:del>
    </w:p>
    <w:p w14:paraId="2F189673" w14:textId="0D98C0FD" w:rsidR="00DC5383" w:rsidDel="00E210DE" w:rsidRDefault="001B25B9" w:rsidP="00DC5383">
      <w:pPr>
        <w:pStyle w:val="ListParagraph"/>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315" w:author="Yolanda McKay" w:date="2015-03-29T15:15:00Z"/>
          <w:highlight w:val="yellow"/>
        </w:rPr>
      </w:pPr>
      <w:del w:id="316" w:author="Yolanda McKay" w:date="2015-03-29T15:15:00Z">
        <w:r w:rsidRPr="001B25B9" w:rsidDel="00E210DE">
          <w:rPr>
            <w:highlight w:val="yellow"/>
          </w:rPr>
          <w:delText>Post agendas 72 hours prior to meetings on the Academic Senate website;</w:delText>
        </w:r>
      </w:del>
    </w:p>
    <w:p w14:paraId="476797A9" w14:textId="34167E25" w:rsidR="00DC5383" w:rsidDel="00E210DE" w:rsidRDefault="001B25B9" w:rsidP="00DC5383">
      <w:pPr>
        <w:pStyle w:val="ListParagraph"/>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317" w:author="Yolanda McKay" w:date="2015-03-29T15:15:00Z"/>
          <w:highlight w:val="yellow"/>
        </w:rPr>
      </w:pPr>
      <w:del w:id="318" w:author="Yolanda McKay" w:date="2015-03-29T15:15:00Z">
        <w:r w:rsidRPr="00DC5383" w:rsidDel="00E210DE">
          <w:rPr>
            <w:highlight w:val="yellow"/>
          </w:rPr>
          <w:delText>Allow for public comment;</w:delText>
        </w:r>
      </w:del>
    </w:p>
    <w:p w14:paraId="6CE18E9D" w14:textId="2C4E3388" w:rsidR="00DC5383" w:rsidDel="00E210DE" w:rsidRDefault="001B25B9" w:rsidP="00DC5383">
      <w:pPr>
        <w:pStyle w:val="ListParagraph"/>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319" w:author="Yolanda McKay" w:date="2015-03-29T15:15:00Z"/>
          <w:highlight w:val="yellow"/>
        </w:rPr>
      </w:pPr>
      <w:del w:id="320" w:author="Yolanda McKay" w:date="2015-03-29T15:15:00Z">
        <w:r w:rsidRPr="00DC5383" w:rsidDel="00E210DE">
          <w:rPr>
            <w:highlight w:val="yellow"/>
          </w:rPr>
          <w:delText>Take minutes;</w:delText>
        </w:r>
      </w:del>
    </w:p>
    <w:p w14:paraId="26F63E04" w14:textId="1D72ED01" w:rsidR="00DC5383" w:rsidRPr="00DC5383" w:rsidDel="00E210DE" w:rsidRDefault="001B25B9" w:rsidP="00DC5383">
      <w:pPr>
        <w:pStyle w:val="ListParagraph"/>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321" w:author="Yolanda McKay" w:date="2015-03-29T15:15:00Z"/>
          <w:highlight w:val="yellow"/>
        </w:rPr>
      </w:pPr>
      <w:del w:id="322" w:author="Yolanda McKay" w:date="2015-03-29T15:15:00Z">
        <w:r w:rsidRPr="00DC5383" w:rsidDel="00E210DE">
          <w:rPr>
            <w:highlight w:val="yellow"/>
          </w:rPr>
          <w:delText>Act only on agendized items</w:delText>
        </w:r>
        <w:r w:rsidDel="00E210DE">
          <w:delText>;</w:delText>
        </w:r>
      </w:del>
    </w:p>
    <w:p w14:paraId="4E4BC87C" w14:textId="239064C7" w:rsidR="00DC5383" w:rsidDel="00E210DE" w:rsidRDefault="001B25B9" w:rsidP="00DC5383">
      <w:pPr>
        <w:pStyle w:val="ListParagraph"/>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323" w:author="Yolanda McKay" w:date="2015-03-29T15:15:00Z"/>
          <w:highlight w:val="yellow"/>
        </w:rPr>
      </w:pPr>
      <w:del w:id="324" w:author="Yolanda McKay" w:date="2015-03-29T15:15:00Z">
        <w:r w:rsidRPr="00DC5383" w:rsidDel="00E210DE">
          <w:rPr>
            <w:highlight w:val="yellow"/>
          </w:rPr>
          <w:delText>Conduct business according to Robert’s Rules of Order.</w:delText>
        </w:r>
      </w:del>
    </w:p>
    <w:p w14:paraId="630C20D0" w14:textId="7576EDFF" w:rsidR="00DC5383" w:rsidRPr="00DC5383" w:rsidDel="00E210DE" w:rsidRDefault="00DC5383" w:rsidP="00DC5383">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810"/>
        <w:rPr>
          <w:del w:id="325" w:author="Yolanda McKay" w:date="2015-03-29T15:15:00Z"/>
          <w:highlight w:val="yellow"/>
        </w:rPr>
      </w:pPr>
    </w:p>
    <w:p w14:paraId="54BC42B9" w14:textId="15693219" w:rsidR="00D0573A" w:rsidRPr="00DC5383" w:rsidDel="00E210DE" w:rsidRDefault="00D0573A" w:rsidP="00DC5383">
      <w:pPr>
        <w:pStyle w:val="ListParagraph"/>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326" w:author="Yolanda McKay" w:date="2015-03-29T15:15:00Z"/>
          <w:highlight w:val="yellow"/>
        </w:rPr>
      </w:pPr>
      <w:del w:id="327" w:author="Yolanda McKay" w:date="2015-03-29T15:15:00Z">
        <w:r w:rsidRPr="00DC5383" w:rsidDel="00E210DE">
          <w:rPr>
            <w:bCs/>
            <w:iCs/>
            <w:highlight w:val="yellow"/>
          </w:rPr>
          <w:delText>Standing, Operational</w:delText>
        </w:r>
        <w:r w:rsidR="00DC5383" w:rsidDel="00E210DE">
          <w:rPr>
            <w:bCs/>
            <w:iCs/>
            <w:highlight w:val="yellow"/>
          </w:rPr>
          <w:delText>,</w:delText>
        </w:r>
        <w:r w:rsidRPr="00DC5383" w:rsidDel="00E210DE">
          <w:rPr>
            <w:bCs/>
            <w:iCs/>
            <w:highlight w:val="yellow"/>
          </w:rPr>
          <w:delText xml:space="preserve"> and Ad Hoc Committees</w:delText>
        </w:r>
        <w:r w:rsidR="00DC5383" w:rsidRPr="00DC5383" w:rsidDel="00E210DE">
          <w:rPr>
            <w:bCs/>
            <w:iCs/>
            <w:highlight w:val="yellow"/>
          </w:rPr>
          <w:delText xml:space="preserve"> </w:delText>
        </w:r>
        <w:r w:rsidRPr="00DC5383" w:rsidDel="00E210DE">
          <w:rPr>
            <w:bCs/>
            <w:iCs/>
            <w:highlight w:val="yellow"/>
          </w:rPr>
          <w:delText>can</w:delText>
        </w:r>
        <w:r w:rsidR="00DC5383" w:rsidRPr="00DC5383" w:rsidDel="00E210DE">
          <w:rPr>
            <w:bCs/>
            <w:iCs/>
            <w:highlight w:val="yellow"/>
          </w:rPr>
          <w:delText xml:space="preserve"> only</w:delText>
        </w:r>
        <w:r w:rsidRPr="00DC5383" w:rsidDel="00E210DE">
          <w:rPr>
            <w:bCs/>
            <w:iCs/>
            <w:highlight w:val="yellow"/>
          </w:rPr>
          <w:delText xml:space="preserve"> be dissolved by </w:delText>
        </w:r>
        <w:r w:rsidR="00DC5383" w:rsidDel="00E210DE">
          <w:rPr>
            <w:bCs/>
            <w:iCs/>
            <w:highlight w:val="yellow"/>
          </w:rPr>
          <w:delText xml:space="preserve">two-thirds </w:delText>
        </w:r>
        <w:r w:rsidRPr="00DC5383" w:rsidDel="00E210DE">
          <w:rPr>
            <w:bCs/>
            <w:iCs/>
            <w:highlight w:val="yellow"/>
          </w:rPr>
          <w:delText>vo</w:delText>
        </w:r>
        <w:r w:rsidR="00DC5383" w:rsidDel="00E210DE">
          <w:rPr>
            <w:bCs/>
            <w:iCs/>
            <w:highlight w:val="yellow"/>
          </w:rPr>
          <w:delText>te of the Academic Senate Board.</w:delText>
        </w:r>
      </w:del>
    </w:p>
    <w:p w14:paraId="5979E299" w14:textId="7FB3B08F"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328" w:author="Yolanda McKay" w:date="2015-03-29T15:15:00Z"/>
          <w:b/>
          <w:bCs/>
          <w:i/>
          <w:iCs/>
        </w:rPr>
      </w:pPr>
    </w:p>
    <w:p w14:paraId="33F6EF82" w14:textId="51917D08"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329" w:author="Yolanda McKay" w:date="2015-03-29T15:15:00Z"/>
          <w:b/>
          <w:bCs/>
        </w:rPr>
      </w:pPr>
      <w:del w:id="330" w:author="Yolanda McKay" w:date="2015-03-29T15:15:00Z">
        <w:r w:rsidDel="00E210DE">
          <w:rPr>
            <w:b/>
            <w:bCs/>
          </w:rPr>
          <w:delText>5.2</w:delText>
        </w:r>
        <w:r w:rsidDel="00E210DE">
          <w:rPr>
            <w:b/>
            <w:bCs/>
          </w:rPr>
          <w:tab/>
          <w:delText xml:space="preserve">Academic Senate Appointments </w:delText>
        </w:r>
      </w:del>
    </w:p>
    <w:p w14:paraId="234F2598" w14:textId="55768867"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331" w:author="Yolanda McKay" w:date="2015-03-29T15:15:00Z"/>
        </w:rPr>
      </w:pPr>
    </w:p>
    <w:p w14:paraId="2E620A1E" w14:textId="6CC84E88" w:rsidR="00D0573A" w:rsidRPr="0020001D" w:rsidDel="00E210DE" w:rsidRDefault="00D0573A" w:rsidP="00D0573A">
      <w:pPr>
        <w:pStyle w:val="Heading5"/>
        <w:ind w:left="1440" w:right="-810" w:hanging="720"/>
        <w:rPr>
          <w:del w:id="332" w:author="Yolanda McKay" w:date="2015-03-29T15:15:00Z"/>
          <w:rFonts w:ascii="Arial" w:hAnsi="Arial" w:cs="Arial"/>
        </w:rPr>
      </w:pPr>
      <w:del w:id="333" w:author="Yolanda McKay" w:date="2015-03-29T15:15:00Z">
        <w:r w:rsidDel="00E210DE">
          <w:rPr>
            <w:rFonts w:ascii="Arial" w:hAnsi="Arial" w:cs="Arial"/>
          </w:rPr>
          <w:delText xml:space="preserve">A. </w:delText>
        </w:r>
        <w:r w:rsidDel="00E210DE">
          <w:rPr>
            <w:rFonts w:ascii="Arial" w:hAnsi="Arial" w:cs="Arial"/>
          </w:rPr>
          <w:tab/>
        </w:r>
        <w:r w:rsidRPr="0020001D" w:rsidDel="00E210DE">
          <w:rPr>
            <w:rFonts w:ascii="Arial" w:hAnsi="Arial" w:cs="Arial"/>
          </w:rPr>
          <w:delText xml:space="preserve">The Academic Senate’s representatives to both the College Coordinating Council and the Council on Academic and Professional Matters </w:delText>
        </w:r>
        <w:r w:rsidDel="00E210DE">
          <w:rPr>
            <w:rFonts w:ascii="Arial" w:hAnsi="Arial" w:cs="Arial"/>
          </w:rPr>
          <w:delText xml:space="preserve">(CAPM) </w:delText>
        </w:r>
        <w:r w:rsidRPr="0020001D" w:rsidDel="00E210DE">
          <w:rPr>
            <w:rFonts w:ascii="Arial" w:hAnsi="Arial" w:cs="Arial"/>
          </w:rPr>
          <w:delText xml:space="preserve">shall be the President, Vice President, and Secretary, with the Treasurer serving as an alternate on both councils. </w:delText>
        </w:r>
      </w:del>
    </w:p>
    <w:p w14:paraId="022AE8D5" w14:textId="63BD0477"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810"/>
        <w:rPr>
          <w:del w:id="334" w:author="Yolanda McKay" w:date="2015-03-29T15:15:00Z"/>
          <w:b/>
        </w:rPr>
      </w:pPr>
      <w:del w:id="335" w:author="Yolanda McKay" w:date="2015-03-29T15:15:00Z">
        <w:r w:rsidDel="00E210DE">
          <w:delText xml:space="preserve"> </w:delText>
        </w:r>
        <w:r w:rsidDel="00E210DE">
          <w:tab/>
        </w:r>
      </w:del>
    </w:p>
    <w:p w14:paraId="4332F53E" w14:textId="6B3FB4EE"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336" w:author="Yolanda McKay" w:date="2015-03-29T15:15:00Z"/>
          <w:b/>
        </w:rPr>
      </w:pPr>
      <w:del w:id="337" w:author="Yolanda McKay" w:date="2015-03-29T15:15:00Z">
        <w:r w:rsidDel="00E210DE">
          <w:rPr>
            <w:bCs/>
          </w:rPr>
          <w:tab/>
        </w:r>
        <w:r w:rsidDel="00E210DE">
          <w:rPr>
            <w:b/>
          </w:rPr>
          <w:delText>B.</w:delText>
        </w:r>
        <w:r w:rsidDel="00E210DE">
          <w:rPr>
            <w:b/>
          </w:rPr>
          <w:tab/>
          <w:delText>Curriculum and Instruction Chairperson</w:delText>
        </w:r>
      </w:del>
    </w:p>
    <w:p w14:paraId="14F71868" w14:textId="060CFBC9"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338" w:author="Yolanda McKay" w:date="2015-03-29T15:15:00Z"/>
        </w:rPr>
      </w:pPr>
    </w:p>
    <w:p w14:paraId="666FFFD5" w14:textId="0A7BAF2A"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810"/>
        <w:rPr>
          <w:del w:id="339" w:author="Yolanda McKay" w:date="2015-03-29T15:15:00Z"/>
        </w:rPr>
      </w:pPr>
      <w:del w:id="340" w:author="Yolanda McKay" w:date="2015-03-29T15:15:00Z">
        <w:r w:rsidDel="00E210DE">
          <w:delText xml:space="preserve">The Academic Senate Board shall appoint the Curriculum and Instruction Committee Chairperson following an open selection process.                      </w:delText>
        </w:r>
      </w:del>
    </w:p>
    <w:p w14:paraId="71B6751A" w14:textId="45FB9C73"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341" w:author="Yolanda McKay" w:date="2015-03-29T15:15:00Z"/>
        </w:rPr>
      </w:pPr>
    </w:p>
    <w:p w14:paraId="7FB767C5" w14:textId="038AEBDA"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342" w:author="Yolanda McKay" w:date="2015-03-29T15:15:00Z"/>
          <w:b/>
        </w:rPr>
      </w:pPr>
      <w:del w:id="343" w:author="Yolanda McKay" w:date="2015-03-29T15:15:00Z">
        <w:r w:rsidDel="00E210DE">
          <w:rPr>
            <w:b/>
          </w:rPr>
          <w:tab/>
          <w:delText>C.</w:delText>
        </w:r>
        <w:r w:rsidDel="00E210DE">
          <w:rPr>
            <w:b/>
          </w:rPr>
          <w:tab/>
          <w:delText>Faculty Staff Development Officer</w:delText>
        </w:r>
      </w:del>
    </w:p>
    <w:p w14:paraId="3A14DE30" w14:textId="0386C146"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344" w:author="Yolanda McKay" w:date="2015-03-29T15:15:00Z"/>
          <w:b/>
        </w:rPr>
      </w:pPr>
    </w:p>
    <w:p w14:paraId="4D9CA763" w14:textId="212F4FAD"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810"/>
        <w:rPr>
          <w:del w:id="345" w:author="Yolanda McKay" w:date="2015-03-29T15:15:00Z"/>
        </w:rPr>
      </w:pPr>
      <w:del w:id="346" w:author="Yolanda McKay" w:date="2015-03-29T15:15:00Z">
        <w:r w:rsidDel="00E210DE">
          <w:delText>The Academic Senate Board shall appoint the Faculty Staff Development Officer following an open selection process.</w:delText>
        </w:r>
      </w:del>
    </w:p>
    <w:p w14:paraId="0DCE538A" w14:textId="2F1059B2"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347" w:author="Yolanda McKay" w:date="2015-03-29T15:15:00Z"/>
        </w:rPr>
      </w:pPr>
    </w:p>
    <w:p w14:paraId="3F678F0E" w14:textId="20B20AAE" w:rsidR="00D0573A" w:rsidRPr="00F44AE7" w:rsidDel="00E210DE" w:rsidRDefault="00D0573A" w:rsidP="00D0573A">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left="360" w:right="-810" w:hanging="360"/>
        <w:rPr>
          <w:del w:id="348" w:author="Yolanda McKay" w:date="2015-03-29T15:15:00Z"/>
          <w:color w:val="0070C0"/>
        </w:rPr>
      </w:pPr>
      <w:del w:id="349" w:author="Yolanda McKay" w:date="2015-03-29T15:15:00Z">
        <w:r w:rsidDel="00E210DE">
          <w:rPr>
            <w:b/>
          </w:rPr>
          <w:tab/>
        </w:r>
        <w:r w:rsidDel="00E210DE">
          <w:rPr>
            <w:b/>
          </w:rPr>
          <w:tab/>
          <w:delText>D.</w:delText>
        </w:r>
        <w:r w:rsidDel="00E210DE">
          <w:rPr>
            <w:b/>
          </w:rPr>
          <w:tab/>
          <w:delText>Committee Chairpersons</w:delText>
        </w:r>
        <w:r w:rsidR="00F44AE7" w:rsidDel="00E210DE">
          <w:rPr>
            <w:b/>
          </w:rPr>
          <w:delText xml:space="preserve"> </w:delText>
        </w:r>
        <w:r w:rsidR="00F44AE7" w:rsidRPr="00F44AE7" w:rsidDel="00E210DE">
          <w:rPr>
            <w:b/>
            <w:color w:val="0070C0"/>
          </w:rPr>
          <w:delText>(rev. 9/25/14)</w:delText>
        </w:r>
      </w:del>
    </w:p>
    <w:p w14:paraId="02E7CF3A" w14:textId="5D20A349"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810"/>
        <w:rPr>
          <w:del w:id="350" w:author="Yolanda McKay" w:date="2015-03-29T15:15:00Z"/>
        </w:rPr>
      </w:pPr>
      <w:del w:id="351" w:author="Yolanda McKay" w:date="2015-03-29T15:15:00Z">
        <w:r w:rsidDel="00E210DE">
          <w:delText xml:space="preserve">The chairperson of each committee shall be a </w:delText>
        </w:r>
        <w:r w:rsidR="006107F6" w:rsidDel="00E210DE">
          <w:delText xml:space="preserve">tenured or tenure-track </w:delText>
        </w:r>
        <w:r w:rsidDel="00E210DE">
          <w:delText>faculty regular faculty member, with the exception of the Adjunct Faculty Issues Committee</w:delText>
        </w:r>
        <w:r w:rsidR="006107F6" w:rsidDel="00E210DE">
          <w:delText>.</w:delText>
        </w:r>
        <w:r w:rsidDel="00E210DE">
          <w:delText xml:space="preserve"> The Acad</w:delText>
        </w:r>
        <w:r w:rsidR="00F36F81" w:rsidDel="00E210DE">
          <w:delText xml:space="preserve">emic Senate Board shall </w:delText>
        </w:r>
        <w:r w:rsidR="00F36F81" w:rsidRPr="00F36F81" w:rsidDel="00E210DE">
          <w:rPr>
            <w:highlight w:val="yellow"/>
          </w:rPr>
          <w:delText>approve</w:delText>
        </w:r>
        <w:r w:rsidR="00F36F81" w:rsidDel="00E210DE">
          <w:delText xml:space="preserve"> </w:delText>
        </w:r>
        <w:r w:rsidDel="00E210DE">
          <w:delText>chairpersons from recommendations presented by the Academic Senate President.</w:delText>
        </w:r>
      </w:del>
    </w:p>
    <w:p w14:paraId="12058DF5" w14:textId="4825034E"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810"/>
        <w:rPr>
          <w:del w:id="352" w:author="Yolanda McKay" w:date="2015-03-29T15:15:00Z"/>
        </w:rPr>
      </w:pPr>
    </w:p>
    <w:p w14:paraId="7A23B816" w14:textId="4FAE4B44" w:rsidR="00D0573A" w:rsidDel="00E210DE" w:rsidRDefault="00D0573A" w:rsidP="00D0573A">
      <w:pPr>
        <w:tabs>
          <w:tab w:val="left" w:pos="450"/>
          <w:tab w:val="left" w:pos="2160"/>
          <w:tab w:val="left" w:pos="2880"/>
          <w:tab w:val="left" w:pos="3600"/>
          <w:tab w:val="left" w:pos="4320"/>
          <w:tab w:val="left" w:pos="5040"/>
          <w:tab w:val="left" w:pos="5760"/>
          <w:tab w:val="left" w:pos="6480"/>
          <w:tab w:val="left" w:pos="7200"/>
          <w:tab w:val="left" w:pos="7920"/>
        </w:tabs>
        <w:ind w:left="1440" w:right="-810" w:hanging="720"/>
        <w:rPr>
          <w:del w:id="353" w:author="Yolanda McKay" w:date="2015-03-29T15:15:00Z"/>
        </w:rPr>
      </w:pPr>
      <w:del w:id="354" w:author="Yolanda McKay" w:date="2015-03-29T15:15:00Z">
        <w:r w:rsidDel="00E210DE">
          <w:rPr>
            <w:b/>
          </w:rPr>
          <w:delText>E.        Academic Senate Representatives on College-Wide Shared Governance  and Hiring Committees</w:delText>
        </w:r>
      </w:del>
    </w:p>
    <w:p w14:paraId="475A0ACB" w14:textId="6C8A47AB"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355" w:author="Yolanda McKay" w:date="2015-03-29T15:15:00Z"/>
        </w:rPr>
      </w:pPr>
    </w:p>
    <w:p w14:paraId="765ECBD6" w14:textId="1BE63A54"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810"/>
        <w:rPr>
          <w:del w:id="356" w:author="Yolanda McKay" w:date="2015-03-29T15:15:00Z"/>
        </w:rPr>
      </w:pPr>
      <w:del w:id="357" w:author="Yolanda McKay" w:date="2015-03-29T15:15:00Z">
        <w:r w:rsidDel="00E210DE">
          <w:delText xml:space="preserve">Academic Senate representatives to College-wide shared governance and hiring committees shall be recommended by the Academic Senate President and approved by the Academic Senate Board.  Such representatives shall maintain regular attendance at the committee meetings and, with the exception of hiring committees, shall represent the views of the Academic Senate as directed by the Academic Senate Board.  Faculty representatives to college-wide committees shall report to the Academic Senate Board to receive directions and any advice the Academic Senate Board may give on particular issues. </w:delText>
        </w:r>
      </w:del>
    </w:p>
    <w:p w14:paraId="7F69D75B" w14:textId="6A587AA3"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810"/>
        <w:rPr>
          <w:del w:id="358" w:author="Yolanda McKay" w:date="2015-03-29T15:15:00Z"/>
        </w:rPr>
      </w:pPr>
    </w:p>
    <w:p w14:paraId="2DBEC76E" w14:textId="58207A95" w:rsidR="00D0573A" w:rsidRPr="0078557D"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810"/>
        <w:rPr>
          <w:del w:id="359" w:author="Yolanda McKay" w:date="2015-03-29T15:15:00Z"/>
          <w:i/>
        </w:rPr>
      </w:pPr>
      <w:del w:id="360" w:author="Yolanda McKay" w:date="2015-03-29T15:15:00Z">
        <w:r w:rsidRPr="0078557D" w:rsidDel="00E210DE">
          <w:rPr>
            <w:i/>
          </w:rPr>
          <w:delText xml:space="preserve">Notes/Comments:(how /where to add: Participation in committees outside of contract calendar is to be compensated.) </w:delText>
        </w:r>
      </w:del>
    </w:p>
    <w:p w14:paraId="0AF59604" w14:textId="710B9A7D"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361" w:author="Yolanda McKay" w:date="2015-03-29T15:15:00Z"/>
        </w:rPr>
      </w:pPr>
    </w:p>
    <w:p w14:paraId="0A88BCC5" w14:textId="64BC8BE3"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362" w:author="Yolanda McKay" w:date="2015-03-29T15:15:00Z"/>
          <w:b/>
        </w:rPr>
      </w:pPr>
      <w:del w:id="363" w:author="Yolanda McKay" w:date="2015-03-29T15:15:00Z">
        <w:r w:rsidDel="00E210DE">
          <w:rPr>
            <w:b/>
          </w:rPr>
          <w:tab/>
          <w:delText>F.</w:delText>
        </w:r>
        <w:r w:rsidDel="00E210DE">
          <w:rPr>
            <w:b/>
          </w:rPr>
          <w:tab/>
          <w:delText>Terms and Removal</w:delText>
        </w:r>
      </w:del>
    </w:p>
    <w:p w14:paraId="3ABE9693" w14:textId="304F6339"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810"/>
        <w:rPr>
          <w:del w:id="364" w:author="Yolanda McKay" w:date="2015-03-29T15:15:00Z"/>
        </w:rPr>
      </w:pPr>
    </w:p>
    <w:p w14:paraId="6DE71F0E" w14:textId="7C4FD110" w:rsidR="00297B3C" w:rsidDel="00E210DE" w:rsidRDefault="00D0573A" w:rsidP="00297B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900"/>
        <w:rPr>
          <w:del w:id="365" w:author="Yolanda McKay" w:date="2015-03-29T15:15:00Z"/>
        </w:rPr>
      </w:pPr>
      <w:del w:id="366" w:author="Yolanda McKay" w:date="2015-03-29T15:15:00Z">
        <w:r w:rsidDel="00E210DE">
          <w:delText xml:space="preserve">The terms of all committee chairpersons, committee members, and representatives to college-wide committees and councils shall continue at the discretion of the Academic Senate Board.  </w:delText>
        </w:r>
      </w:del>
      <w:moveFromRangeStart w:id="367" w:author="Yolanda McKay" w:date="2015-03-25T15:57:00Z" w:name="move288918401"/>
      <w:moveFrom w:id="368" w:author="Yolanda McKay" w:date="2015-03-25T15:57:00Z">
        <w:del w:id="369" w:author="Yolanda McKay" w:date="2015-03-29T15:15:00Z">
          <w:r w:rsidR="00297B3C" w:rsidDel="00E210DE">
            <w:delText>After completing a two year term any committee appointment may be renewed every two years.</w:delText>
          </w:r>
        </w:del>
      </w:moveFrom>
      <w:moveFromRangeEnd w:id="367"/>
      <w:moveToRangeStart w:id="370" w:author="Yolanda McKay" w:date="2015-03-25T15:57:00Z" w:name="move288918401"/>
      <w:moveTo w:id="371" w:author="Yolanda McKay" w:date="2015-03-25T15:57:00Z">
        <w:del w:id="372" w:author="Yolanda McKay" w:date="2015-03-29T15:15:00Z">
          <w:r w:rsidR="00297B3C" w:rsidDel="00E210DE">
            <w:delText>After completing a two year term any committee appointment may be renewed every two years.</w:delText>
          </w:r>
        </w:del>
      </w:moveTo>
    </w:p>
    <w:moveToRangeEnd w:id="370"/>
    <w:p w14:paraId="3CA36A68" w14:textId="1D1443BB"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900"/>
        <w:rPr>
          <w:del w:id="373" w:author="Yolanda McKay" w:date="2015-03-29T15:15:00Z"/>
        </w:rPr>
      </w:pPr>
    </w:p>
    <w:p w14:paraId="6435EBED" w14:textId="2D772C95"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900"/>
        <w:rPr>
          <w:del w:id="374" w:author="Yolanda McKay" w:date="2015-03-29T15:15:00Z"/>
        </w:rPr>
      </w:pPr>
    </w:p>
    <w:p w14:paraId="03A8BC44" w14:textId="08F361E5"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900"/>
        <w:rPr>
          <w:del w:id="375" w:author="Yolanda McKay" w:date="2015-03-29T15:15:00Z"/>
        </w:rPr>
      </w:pPr>
      <w:del w:id="376" w:author="Yolanda McKay" w:date="2015-03-29T15:15:00Z">
        <w:r w:rsidDel="00E210DE">
          <w:delText xml:space="preserve">Appointees who fail or refuse to follow the directions of the Academic Senate Board shall be removed by a simple majority vote of the Academic Senate Board.  </w:delText>
        </w:r>
      </w:del>
    </w:p>
    <w:p w14:paraId="7B4B3605" w14:textId="7BFF4629"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900"/>
        <w:rPr>
          <w:del w:id="377" w:author="Yolanda McKay" w:date="2015-03-29T15:15:00Z"/>
        </w:rPr>
      </w:pPr>
    </w:p>
    <w:p w14:paraId="0F645C4C" w14:textId="28AFA31B" w:rsidR="00D0573A" w:rsidDel="00E210DE" w:rsidRDefault="00D0573A" w:rsidP="00D0573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900"/>
        <w:rPr>
          <w:del w:id="378" w:author="Yolanda McKay" w:date="2015-03-29T15:15:00Z"/>
        </w:rPr>
      </w:pPr>
      <w:del w:id="379" w:author="Yolanda McKay" w:date="2015-03-29T15:15:00Z">
        <w:r w:rsidDel="00E210DE">
          <w:delText xml:space="preserve">Failure to </w:delText>
        </w:r>
      </w:del>
      <w:del w:id="380" w:author="Yolanda McKay" w:date="2015-03-25T15:59:00Z">
        <w:r w:rsidDel="00297B3C">
          <w:delText>maintai</w:delText>
        </w:r>
      </w:del>
      <w:del w:id="381" w:author="Yolanda McKay" w:date="2015-03-25T15:58:00Z">
        <w:r w:rsidDel="00297B3C">
          <w:delText xml:space="preserve">n </w:delText>
        </w:r>
      </w:del>
      <w:del w:id="382" w:author="Yolanda McKay" w:date="2015-03-29T15:15:00Z">
        <w:r w:rsidDel="00E210DE">
          <w:delText xml:space="preserve">regular attendance (see definition of ‘regular attendance’) at committee meetings shall be deemed a resignation on the part of the faculty member and/or grounds for removal by the Academic Senate Board from the committee. </w:delText>
        </w:r>
      </w:del>
    </w:p>
    <w:p w14:paraId="18359A77" w14:textId="751119F3" w:rsidR="00D0573A" w:rsidDel="00E210DE" w:rsidRDefault="00D0573A" w:rsidP="00D0573A">
      <w:pPr>
        <w:rPr>
          <w:del w:id="383" w:author="Yolanda McKay" w:date="2015-03-29T15:15:00Z"/>
        </w:rPr>
      </w:pPr>
    </w:p>
    <w:p w14:paraId="5B738C50" w14:textId="6C00F348" w:rsidR="00D0573A" w:rsidDel="00E210DE" w:rsidRDefault="00D0573A" w:rsidP="00D0573A">
      <w:pPr>
        <w:rPr>
          <w:del w:id="384" w:author="Yolanda McKay" w:date="2015-03-29T15:15:00Z"/>
        </w:rPr>
      </w:pPr>
      <w:del w:id="385" w:author="Yolanda McKay" w:date="2015-03-29T15:15:00Z">
        <w:r w:rsidRPr="00064263" w:rsidDel="00E210DE">
          <w:rPr>
            <w:b/>
          </w:rPr>
          <w:delText>NOTE</w:delText>
        </w:r>
        <w:r w:rsidDel="00E210DE">
          <w:delText>: DUTIES OF COMMITTEE CHAIRS (VOTING? CO-CHAIR? TERM? REMOVAL? TO GO TO BYLAW 8.</w:delText>
        </w:r>
      </w:del>
    </w:p>
    <w:p w14:paraId="7ADAC508" w14:textId="7B8206DE" w:rsidR="00D0573A" w:rsidDel="00E210DE" w:rsidRDefault="00D0573A" w:rsidP="00D0573A">
      <w:pPr>
        <w:rPr>
          <w:del w:id="386" w:author="Yolanda McKay" w:date="2015-03-29T15:15:00Z"/>
        </w:rPr>
      </w:pPr>
    </w:p>
    <w:p w14:paraId="35C5BA4B" w14:textId="159D713F" w:rsidR="00D0573A" w:rsidDel="00E210DE" w:rsidRDefault="00D0573A" w:rsidP="00D0573A">
      <w:pPr>
        <w:rPr>
          <w:del w:id="387" w:author="Yolanda McKay" w:date="2015-03-29T15:15:00Z"/>
        </w:rPr>
      </w:pPr>
      <w:del w:id="388" w:author="Yolanda McKay" w:date="2015-03-29T15:15:00Z">
        <w:r w:rsidRPr="00064263" w:rsidDel="00E210DE">
          <w:rPr>
            <w:b/>
          </w:rPr>
          <w:delText>NOTE</w:delText>
        </w:r>
        <w:r w:rsidDel="00E210DE">
          <w:delText>: HOW OFTEN A COMMITTEE REPORTS TO BOARD/WHEN TO SUBMIT MATERIALS TO AS EXEC; SOMETHING ABOUT AT THE BEG OF EVERY YEAR CHAIRS OF ALL CTTESS SHALL PROVIDE A LIST OF ACTIVE CTTEE MEMBERS TO THE EXEC SENATE AND IF THERE IS NO CHAIR, WHAT HAPPENS…</w:delText>
        </w:r>
      </w:del>
    </w:p>
    <w:p w14:paraId="7D88A8C8" w14:textId="540E27D8" w:rsidR="00D0573A" w:rsidDel="00E210DE" w:rsidRDefault="00D0573A" w:rsidP="00D0573A">
      <w:pPr>
        <w:rPr>
          <w:del w:id="389" w:author="Yolanda McKay" w:date="2015-03-29T15:15:00Z"/>
        </w:rPr>
      </w:pPr>
    </w:p>
    <w:p w14:paraId="7EC0032E" w14:textId="79D010A9" w:rsidR="00D0573A" w:rsidDel="00E210DE" w:rsidRDefault="00D0573A" w:rsidP="00D0573A">
      <w:pPr>
        <w:rPr>
          <w:del w:id="390" w:author="Yolanda McKay" w:date="2015-03-29T15:15:00Z"/>
        </w:rPr>
      </w:pPr>
      <w:del w:id="391" w:author="Yolanda McKay" w:date="2015-03-29T15:15:00Z">
        <w:r w:rsidRPr="00064263" w:rsidDel="00E210DE">
          <w:rPr>
            <w:b/>
          </w:rPr>
          <w:delText>NOTE</w:delText>
        </w:r>
        <w:r w:rsidDel="00E210DE">
          <w:delText xml:space="preserve">: A LIST OF AD HOC CTTEES SHOULD BE MADE AVAILABLE IN THE HANDBOOK. </w:delText>
        </w:r>
      </w:del>
    </w:p>
    <w:p w14:paraId="2746E5BC" w14:textId="3E1C2EC3" w:rsidR="00D0573A" w:rsidDel="00E210DE" w:rsidRDefault="00D0573A" w:rsidP="00D0573A">
      <w:pPr>
        <w:rPr>
          <w:del w:id="392" w:author="Yolanda McKay" w:date="2015-03-29T15:15:00Z"/>
        </w:rPr>
      </w:pPr>
    </w:p>
    <w:p w14:paraId="65E83808" w14:textId="1B5716B7" w:rsidR="00D0573A" w:rsidDel="00E210DE" w:rsidRDefault="00D0573A" w:rsidP="00D0573A">
      <w:pPr>
        <w:rPr>
          <w:del w:id="393" w:author="Yolanda McKay" w:date="2015-03-29T15:15:00Z"/>
        </w:rPr>
      </w:pPr>
      <w:del w:id="394" w:author="Yolanda McKay" w:date="2015-03-29T15:15:00Z">
        <w:r w:rsidDel="00E210DE">
          <w:delText>DEFINITION OF ‘REGULAR ATTENDANCE’ IS IMPORTANT</w:delText>
        </w:r>
      </w:del>
    </w:p>
    <w:p w14:paraId="08036B4B" w14:textId="1EDAF580" w:rsidR="001D0812" w:rsidDel="00E210DE" w:rsidRDefault="001D0812" w:rsidP="001D0812">
      <w:pPr>
        <w:pStyle w:val="Heading1"/>
        <w:rPr>
          <w:del w:id="395" w:author="Yolanda McKay" w:date="2015-03-29T15:15:00Z"/>
        </w:rPr>
      </w:pPr>
      <w:del w:id="396" w:author="Yolanda McKay" w:date="2015-03-29T15:15:00Z">
        <w:r w:rsidDel="00E210DE">
          <w:delText>Article 6</w:delText>
        </w:r>
        <w:r w:rsidR="00131EC0" w:rsidDel="00E210DE">
          <w:delText xml:space="preserve"> – Action by Members</w:delText>
        </w:r>
        <w:r w:rsidR="00D0573A" w:rsidDel="00E210DE">
          <w:delText xml:space="preserve"> (rev. 6/27/14)</w:delText>
        </w:r>
      </w:del>
    </w:p>
    <w:p w14:paraId="6B49562A" w14:textId="5108FF86" w:rsidR="00664E48" w:rsidDel="00E210DE" w:rsidRDefault="00664E48" w:rsidP="001D0812">
      <w:pPr>
        <w:spacing w:line="480" w:lineRule="auto"/>
        <w:rPr>
          <w:del w:id="397" w:author="Yolanda McKay" w:date="2015-03-29T15:15:00Z"/>
          <w:rFonts w:ascii="Arial" w:hAnsi="Arial" w:cs="Arial"/>
        </w:rPr>
      </w:pPr>
    </w:p>
    <w:p w14:paraId="78045035" w14:textId="5EB2ED81" w:rsidR="001D0812" w:rsidRPr="009118D5" w:rsidDel="00E210DE" w:rsidRDefault="001D0812" w:rsidP="001D0812">
      <w:pPr>
        <w:spacing w:line="480" w:lineRule="auto"/>
        <w:rPr>
          <w:del w:id="398" w:author="Yolanda McKay" w:date="2015-03-29T15:15:00Z"/>
          <w:rFonts w:ascii="Arial" w:hAnsi="Arial" w:cs="Arial"/>
        </w:rPr>
      </w:pPr>
      <w:del w:id="399" w:author="Yolanda McKay" w:date="2015-03-29T15:15:00Z">
        <w:r w:rsidDel="00E210DE">
          <w:rPr>
            <w:rFonts w:ascii="Arial" w:hAnsi="Arial" w:cs="Arial"/>
          </w:rPr>
          <w:delText>6.1 Initiative and Referendum</w:delText>
        </w:r>
      </w:del>
    </w:p>
    <w:p w14:paraId="5885F850" w14:textId="75F687E6" w:rsidR="001D0812" w:rsidDel="00E210DE" w:rsidRDefault="001D0812" w:rsidP="001D0812">
      <w:pPr>
        <w:spacing w:line="480" w:lineRule="auto"/>
        <w:rPr>
          <w:del w:id="400" w:author="Yolanda McKay" w:date="2015-03-29T15:15:00Z"/>
          <w:rFonts w:ascii="Arial" w:hAnsi="Arial" w:cs="Arial"/>
        </w:rPr>
      </w:pPr>
      <w:del w:id="401" w:author="Yolanda McKay" w:date="2015-03-29T15:15:00Z">
        <w:r w:rsidRPr="00097371" w:rsidDel="00E210DE">
          <w:rPr>
            <w:rFonts w:ascii="Arial" w:hAnsi="Arial" w:cs="Arial"/>
            <w:color w:val="0070C0"/>
          </w:rPr>
          <w:delText>A.</w:delText>
        </w:r>
        <w:r w:rsidDel="00E210DE">
          <w:rPr>
            <w:rFonts w:ascii="Arial" w:hAnsi="Arial" w:cs="Arial"/>
          </w:rPr>
          <w:tab/>
        </w:r>
        <w:r w:rsidRPr="00A854FE" w:rsidDel="00E210DE">
          <w:rPr>
            <w:rFonts w:ascii="Arial" w:hAnsi="Arial" w:cs="Arial"/>
          </w:rPr>
          <w:delText xml:space="preserve">Upon presentation to the President of the Academic Senate of a petition signed by thirty (30) or more </w:delText>
        </w:r>
        <w:r w:rsidRPr="00A854FE" w:rsidDel="00E210DE">
          <w:rPr>
            <w:rFonts w:ascii="Arial" w:hAnsi="Arial" w:cs="Arial"/>
            <w:color w:val="0070C0"/>
          </w:rPr>
          <w:delText>R</w:delText>
        </w:r>
        <w:r w:rsidRPr="00A854FE" w:rsidDel="00E210DE">
          <w:rPr>
            <w:rFonts w:ascii="Arial" w:hAnsi="Arial" w:cs="Arial"/>
          </w:rPr>
          <w:delText xml:space="preserve">egular </w:delText>
        </w:r>
        <w:r w:rsidRPr="00A854FE" w:rsidDel="00E210DE">
          <w:rPr>
            <w:rFonts w:ascii="Arial" w:hAnsi="Arial" w:cs="Arial"/>
            <w:color w:val="0070C0"/>
          </w:rPr>
          <w:delText>F</w:delText>
        </w:r>
        <w:r w:rsidRPr="00A854FE" w:rsidDel="00E210DE">
          <w:rPr>
            <w:rFonts w:ascii="Arial" w:hAnsi="Arial" w:cs="Arial"/>
          </w:rPr>
          <w:delText>a</w:delText>
        </w:r>
        <w:r w:rsidDel="00E210DE">
          <w:rPr>
            <w:rFonts w:ascii="Arial" w:hAnsi="Arial" w:cs="Arial"/>
          </w:rPr>
          <w:delText xml:space="preserve">culty requesting that a </w:delText>
        </w:r>
        <w:r w:rsidRPr="009118D5" w:rsidDel="00E210DE">
          <w:rPr>
            <w:rFonts w:ascii="Arial" w:hAnsi="Arial" w:cs="Arial"/>
            <w:color w:val="FF0000"/>
          </w:rPr>
          <w:delText>Initiative/Referendum</w:delText>
        </w:r>
        <w:r w:rsidRPr="00A854FE" w:rsidDel="00E210DE">
          <w:rPr>
            <w:rFonts w:ascii="Arial" w:hAnsi="Arial" w:cs="Arial"/>
          </w:rPr>
          <w:delText xml:space="preserve"> affecting the Academic Senate or the College be submitted to a vote by </w:delText>
        </w:r>
        <w:r w:rsidRPr="00A854FE" w:rsidDel="00E210DE">
          <w:rPr>
            <w:rFonts w:ascii="Arial" w:hAnsi="Arial" w:cs="Arial"/>
            <w:color w:val="0070C0"/>
          </w:rPr>
          <w:delText>R</w:delText>
        </w:r>
        <w:r w:rsidRPr="00A854FE" w:rsidDel="00E210DE">
          <w:rPr>
            <w:rFonts w:ascii="Arial" w:hAnsi="Arial" w:cs="Arial"/>
          </w:rPr>
          <w:delText xml:space="preserve">egular </w:delText>
        </w:r>
        <w:r w:rsidRPr="00A854FE" w:rsidDel="00E210DE">
          <w:rPr>
            <w:rFonts w:ascii="Arial" w:hAnsi="Arial" w:cs="Arial"/>
            <w:color w:val="0070C0"/>
          </w:rPr>
          <w:delText>F</w:delText>
        </w:r>
        <w:r w:rsidRPr="00A854FE" w:rsidDel="00E210DE">
          <w:rPr>
            <w:rFonts w:ascii="Arial" w:hAnsi="Arial" w:cs="Arial"/>
          </w:rPr>
          <w:delText xml:space="preserve">aculty, the Academic Senate Board shall </w:delText>
        </w:r>
        <w:r w:rsidRPr="009118D5" w:rsidDel="00E210DE">
          <w:rPr>
            <w:rFonts w:ascii="Arial" w:hAnsi="Arial" w:cs="Arial"/>
            <w:color w:val="FF0000"/>
          </w:rPr>
          <w:delText>distribute</w:delText>
        </w:r>
        <w:r w:rsidDel="00E210DE">
          <w:rPr>
            <w:rFonts w:ascii="Arial" w:hAnsi="Arial" w:cs="Arial"/>
          </w:rPr>
          <w:delText xml:space="preserve"> </w:delText>
        </w:r>
        <w:r w:rsidDel="00E210DE">
          <w:rPr>
            <w:rFonts w:ascii="Arial" w:hAnsi="Arial" w:cs="Arial"/>
            <w:color w:val="0070C0"/>
          </w:rPr>
          <w:delText xml:space="preserve">such </w:delText>
        </w:r>
        <w:r w:rsidRPr="009118D5" w:rsidDel="00E210DE">
          <w:rPr>
            <w:rFonts w:ascii="Arial" w:hAnsi="Arial" w:cs="Arial"/>
            <w:color w:val="FF0000"/>
          </w:rPr>
          <w:delText>Initiative/Referendum</w:delText>
        </w:r>
        <w:r w:rsidDel="00E210DE">
          <w:rPr>
            <w:rFonts w:ascii="Arial" w:hAnsi="Arial" w:cs="Arial"/>
            <w:color w:val="0070C0"/>
          </w:rPr>
          <w:delText xml:space="preserve">, </w:delText>
        </w:r>
        <w:r w:rsidRPr="00A854FE" w:rsidDel="00E210DE">
          <w:rPr>
            <w:rFonts w:ascii="Arial" w:hAnsi="Arial" w:cs="Arial"/>
            <w:color w:val="0070C0"/>
          </w:rPr>
          <w:delText>along with</w:delText>
        </w:r>
        <w:r w:rsidDel="00E210DE">
          <w:rPr>
            <w:rFonts w:ascii="Arial" w:hAnsi="Arial" w:cs="Arial"/>
          </w:rPr>
          <w:delText xml:space="preserve"> </w:delText>
        </w:r>
        <w:r w:rsidRPr="009118D5" w:rsidDel="00E210DE">
          <w:rPr>
            <w:rFonts w:ascii="Arial" w:hAnsi="Arial" w:cs="Arial"/>
            <w:color w:val="FF0000"/>
          </w:rPr>
          <w:delText>a memorandum and</w:delText>
        </w:r>
        <w:r w:rsidDel="00E210DE">
          <w:rPr>
            <w:rFonts w:ascii="Arial" w:hAnsi="Arial" w:cs="Arial"/>
          </w:rPr>
          <w:delText xml:space="preserve"> </w:delText>
        </w:r>
        <w:r w:rsidRPr="00AD3041" w:rsidDel="00E210DE">
          <w:rPr>
            <w:rFonts w:ascii="Arial" w:hAnsi="Arial" w:cs="Arial"/>
            <w:color w:val="0070C0"/>
          </w:rPr>
          <w:delText>a</w:delText>
        </w:r>
        <w:r w:rsidDel="00E210DE">
          <w:rPr>
            <w:rFonts w:ascii="Arial" w:hAnsi="Arial" w:cs="Arial"/>
            <w:color w:val="0070C0"/>
          </w:rPr>
          <w:delText xml:space="preserve">ny needed explanations of the process outlined in this bylaw, </w:delText>
        </w:r>
        <w:r w:rsidRPr="00097371" w:rsidDel="00E210DE">
          <w:rPr>
            <w:rFonts w:ascii="Arial" w:hAnsi="Arial" w:cs="Arial"/>
            <w:color w:val="0070C0"/>
          </w:rPr>
          <w:delText>to all Regular Faculty within one</w:delText>
        </w:r>
        <w:r w:rsidRPr="00A854FE" w:rsidDel="00E210DE">
          <w:rPr>
            <w:rFonts w:ascii="Arial" w:hAnsi="Arial" w:cs="Arial"/>
          </w:rPr>
          <w:delText xml:space="preserve"> </w:delText>
        </w:r>
        <w:r w:rsidRPr="00097371" w:rsidDel="00E210DE">
          <w:rPr>
            <w:rFonts w:ascii="Arial" w:hAnsi="Arial" w:cs="Arial"/>
            <w:color w:val="0070C0"/>
          </w:rPr>
          <w:delText>week</w:delText>
        </w:r>
        <w:r w:rsidRPr="00A854FE" w:rsidDel="00E210DE">
          <w:rPr>
            <w:rFonts w:ascii="Arial" w:hAnsi="Arial" w:cs="Arial"/>
          </w:rPr>
          <w:delText xml:space="preserve"> </w:delText>
        </w:r>
        <w:r w:rsidRPr="00A854FE" w:rsidDel="00E210DE">
          <w:rPr>
            <w:rFonts w:ascii="Arial" w:hAnsi="Arial" w:cs="Arial"/>
            <w:color w:val="0070C0"/>
          </w:rPr>
          <w:delText>after its next scheduled meeting.</w:delText>
        </w:r>
        <w:r w:rsidDel="00E210DE">
          <w:rPr>
            <w:rFonts w:ascii="Arial" w:hAnsi="Arial" w:cs="Arial"/>
          </w:rPr>
          <w:delText xml:space="preserve">  </w:delText>
        </w:r>
        <w:r w:rsidRPr="00A854FE" w:rsidDel="00E210DE">
          <w:rPr>
            <w:rFonts w:ascii="Arial" w:hAnsi="Arial" w:cs="Arial"/>
          </w:rPr>
          <w:delText>The memorandum shall ask for any written statements</w:delText>
        </w:r>
        <w:r w:rsidDel="00E210DE">
          <w:rPr>
            <w:rFonts w:ascii="Arial" w:hAnsi="Arial" w:cs="Arial"/>
          </w:rPr>
          <w:delText xml:space="preserve"> </w:delText>
        </w:r>
        <w:r w:rsidDel="00E210DE">
          <w:rPr>
            <w:rFonts w:ascii="Arial" w:hAnsi="Arial" w:cs="Arial"/>
            <w:color w:val="0070C0"/>
          </w:rPr>
          <w:delText>(“Statements</w:delText>
        </w:r>
        <w:r w:rsidRPr="00AD3041" w:rsidDel="00E210DE">
          <w:rPr>
            <w:rFonts w:ascii="Arial" w:hAnsi="Arial" w:cs="Arial"/>
            <w:color w:val="0070C0"/>
          </w:rPr>
          <w:delText>”)</w:delText>
        </w:r>
        <w:r w:rsidDel="00E210DE">
          <w:rPr>
            <w:rFonts w:ascii="Arial" w:hAnsi="Arial" w:cs="Arial"/>
            <w:color w:val="0070C0"/>
          </w:rPr>
          <w:delText xml:space="preserve"> from </w:delText>
        </w:r>
        <w:r w:rsidRPr="004C35CB" w:rsidDel="00E210DE">
          <w:rPr>
            <w:rFonts w:ascii="Arial" w:hAnsi="Arial" w:cs="Arial"/>
            <w:color w:val="FF0000"/>
          </w:rPr>
          <w:delText>Regular Faculty</w:delText>
        </w:r>
        <w:r w:rsidRPr="00A854FE" w:rsidDel="00E210DE">
          <w:rPr>
            <w:rFonts w:ascii="Arial" w:hAnsi="Arial" w:cs="Arial"/>
          </w:rPr>
          <w:delText xml:space="preserve"> related to </w:delText>
        </w:r>
        <w:r w:rsidDel="00E210DE">
          <w:rPr>
            <w:rFonts w:ascii="Arial" w:hAnsi="Arial" w:cs="Arial"/>
            <w:color w:val="FF0000"/>
          </w:rPr>
          <w:delText>the initiative/Referendum t</w:delText>
        </w:r>
        <w:r w:rsidRPr="00A854FE" w:rsidDel="00E210DE">
          <w:rPr>
            <w:rFonts w:ascii="Arial" w:hAnsi="Arial" w:cs="Arial"/>
            <w:color w:val="0070C0"/>
          </w:rPr>
          <w:delText>o be submitted to the Academic S</w:delText>
        </w:r>
        <w:r w:rsidDel="00E210DE">
          <w:rPr>
            <w:rFonts w:ascii="Arial" w:hAnsi="Arial" w:cs="Arial"/>
            <w:color w:val="0070C0"/>
          </w:rPr>
          <w:delText xml:space="preserve">enate Board </w:delText>
        </w:r>
        <w:r w:rsidRPr="00871289" w:rsidDel="00E210DE">
          <w:rPr>
            <w:rFonts w:ascii="Arial" w:hAnsi="Arial" w:cs="Arial"/>
            <w:color w:val="FF0000"/>
          </w:rPr>
          <w:delText>Office</w:delText>
        </w:r>
        <w:r w:rsidDel="00E210DE">
          <w:rPr>
            <w:rFonts w:ascii="Arial" w:hAnsi="Arial" w:cs="Arial"/>
            <w:color w:val="0070C0"/>
          </w:rPr>
          <w:delText xml:space="preserve"> no later than two weeks following the date of such distribution</w:delText>
        </w:r>
        <w:r w:rsidRPr="004C35CB" w:rsidDel="00E210DE">
          <w:rPr>
            <w:rFonts w:ascii="Arial" w:hAnsi="Arial" w:cs="Arial"/>
            <w:color w:val="FF0000"/>
          </w:rPr>
          <w:delText xml:space="preserve">. </w:delText>
        </w:r>
        <w:r w:rsidRPr="00A329E7" w:rsidDel="00E210DE">
          <w:rPr>
            <w:rFonts w:ascii="Arial" w:hAnsi="Arial" w:cs="Arial"/>
            <w:color w:val="0070C0"/>
          </w:rPr>
          <w:delText>At</w:delText>
        </w:r>
        <w:r w:rsidDel="00E210DE">
          <w:rPr>
            <w:rFonts w:ascii="Arial" w:hAnsi="Arial" w:cs="Arial"/>
            <w:color w:val="0070C0"/>
          </w:rPr>
          <w:delText xml:space="preserve"> the end of the </w:delText>
        </w:r>
        <w:r w:rsidRPr="00871289" w:rsidDel="00E210DE">
          <w:rPr>
            <w:rFonts w:ascii="Arial" w:hAnsi="Arial" w:cs="Arial"/>
            <w:color w:val="FF0000"/>
          </w:rPr>
          <w:delText xml:space="preserve">Statement </w:delText>
        </w:r>
        <w:r w:rsidDel="00E210DE">
          <w:rPr>
            <w:rFonts w:ascii="Arial" w:hAnsi="Arial" w:cs="Arial"/>
            <w:color w:val="0070C0"/>
          </w:rPr>
          <w:delText>Period</w:delText>
        </w:r>
        <w:r w:rsidRPr="00AD3041" w:rsidDel="00E210DE">
          <w:rPr>
            <w:rFonts w:ascii="Arial" w:hAnsi="Arial" w:cs="Arial"/>
            <w:color w:val="0070C0"/>
          </w:rPr>
          <w:delText>, t</w:delText>
        </w:r>
        <w:r w:rsidRPr="00A854FE" w:rsidDel="00E210DE">
          <w:rPr>
            <w:rFonts w:ascii="Arial" w:hAnsi="Arial" w:cs="Arial"/>
          </w:rPr>
          <w:delText xml:space="preserve">he Academic Senate Board shall direct the President to </w:delText>
        </w:r>
        <w:r w:rsidRPr="00CC4843" w:rsidDel="00E210DE">
          <w:rPr>
            <w:rFonts w:ascii="Arial" w:hAnsi="Arial" w:cs="Arial"/>
            <w:color w:val="FF0000"/>
          </w:rPr>
          <w:delText>distribute</w:delText>
        </w:r>
        <w:r w:rsidDel="00E210DE">
          <w:rPr>
            <w:rFonts w:ascii="Arial" w:hAnsi="Arial" w:cs="Arial"/>
            <w:color w:val="0070C0"/>
          </w:rPr>
          <w:delText xml:space="preserve"> the </w:delText>
        </w:r>
        <w:r w:rsidRPr="00871289" w:rsidDel="00E210DE">
          <w:rPr>
            <w:rFonts w:ascii="Arial" w:hAnsi="Arial" w:cs="Arial"/>
            <w:color w:val="FF0000"/>
          </w:rPr>
          <w:delText>Statements</w:delText>
        </w:r>
        <w:r w:rsidDel="00E210DE">
          <w:rPr>
            <w:rFonts w:ascii="Arial" w:hAnsi="Arial" w:cs="Arial"/>
            <w:color w:val="0070C0"/>
          </w:rPr>
          <w:delText xml:space="preserve"> and </w:delText>
        </w:r>
        <w:r w:rsidRPr="00A854FE" w:rsidDel="00E210DE">
          <w:rPr>
            <w:rFonts w:ascii="Arial" w:hAnsi="Arial" w:cs="Arial"/>
          </w:rPr>
          <w:delText>s</w:delText>
        </w:r>
        <w:r w:rsidDel="00E210DE">
          <w:rPr>
            <w:rFonts w:ascii="Arial" w:hAnsi="Arial" w:cs="Arial"/>
          </w:rPr>
          <w:delText xml:space="preserve">ubmit the proposal </w:delText>
        </w:r>
        <w:r w:rsidRPr="00A854FE" w:rsidDel="00E210DE">
          <w:rPr>
            <w:rFonts w:ascii="Arial" w:hAnsi="Arial" w:cs="Arial"/>
          </w:rPr>
          <w:delText>for</w:delText>
        </w:r>
        <w:r w:rsidDel="00E210DE">
          <w:rPr>
            <w:rFonts w:ascii="Arial" w:hAnsi="Arial" w:cs="Arial"/>
          </w:rPr>
          <w:delText xml:space="preserve"> vote by secret ballot of </w:delText>
        </w:r>
        <w:r w:rsidRPr="00A854FE" w:rsidDel="00E210DE">
          <w:rPr>
            <w:rFonts w:ascii="Arial" w:hAnsi="Arial" w:cs="Arial"/>
            <w:color w:val="0070C0"/>
          </w:rPr>
          <w:delText>R</w:delText>
        </w:r>
        <w:r w:rsidDel="00E210DE">
          <w:rPr>
            <w:rFonts w:ascii="Arial" w:hAnsi="Arial" w:cs="Arial"/>
          </w:rPr>
          <w:delText xml:space="preserve">egular </w:delText>
        </w:r>
        <w:r w:rsidRPr="00A854FE" w:rsidDel="00E210DE">
          <w:rPr>
            <w:rFonts w:ascii="Arial" w:hAnsi="Arial" w:cs="Arial"/>
            <w:color w:val="0070C0"/>
          </w:rPr>
          <w:delText>F</w:delText>
        </w:r>
        <w:r w:rsidDel="00E210DE">
          <w:rPr>
            <w:rFonts w:ascii="Arial" w:hAnsi="Arial" w:cs="Arial"/>
          </w:rPr>
          <w:delText xml:space="preserve">aculty within four </w:delText>
        </w:r>
        <w:r w:rsidRPr="00A854FE" w:rsidDel="00E210DE">
          <w:rPr>
            <w:rFonts w:ascii="Arial" w:hAnsi="Arial" w:cs="Arial"/>
          </w:rPr>
          <w:delText xml:space="preserve">weeks after the </w:delText>
        </w:r>
        <w:r w:rsidDel="00E210DE">
          <w:rPr>
            <w:rFonts w:ascii="Arial" w:hAnsi="Arial" w:cs="Arial"/>
            <w:color w:val="0070C0"/>
          </w:rPr>
          <w:delText xml:space="preserve">closing of the </w:delText>
        </w:r>
        <w:r w:rsidRPr="00871289" w:rsidDel="00E210DE">
          <w:rPr>
            <w:rFonts w:ascii="Arial" w:hAnsi="Arial" w:cs="Arial"/>
            <w:color w:val="FF0000"/>
          </w:rPr>
          <w:delText>Statement</w:delText>
        </w:r>
        <w:r w:rsidDel="00E210DE">
          <w:rPr>
            <w:rFonts w:ascii="Arial" w:hAnsi="Arial" w:cs="Arial"/>
            <w:color w:val="0070C0"/>
          </w:rPr>
          <w:delText xml:space="preserve"> Period</w:delText>
        </w:r>
        <w:r w:rsidRPr="00A854FE" w:rsidDel="00E210DE">
          <w:rPr>
            <w:rFonts w:ascii="Arial" w:hAnsi="Arial" w:cs="Arial"/>
          </w:rPr>
          <w:delText xml:space="preserve">. </w:delText>
        </w:r>
        <w:r w:rsidRPr="004C35CB" w:rsidDel="00E210DE">
          <w:rPr>
            <w:rFonts w:ascii="Arial" w:hAnsi="Arial" w:cs="Arial"/>
            <w:color w:val="FF0000"/>
          </w:rPr>
          <w:delText>Only Statements from identified Regular Faculty will be distributed.</w:delText>
        </w:r>
        <w:r w:rsidDel="00E210DE">
          <w:rPr>
            <w:rFonts w:ascii="Arial" w:hAnsi="Arial" w:cs="Arial"/>
          </w:rPr>
          <w:delText xml:space="preserve">  </w:delText>
        </w:r>
      </w:del>
    </w:p>
    <w:p w14:paraId="26940708" w14:textId="0DC86DDB" w:rsidR="001D0812" w:rsidRPr="00EC3C19" w:rsidDel="00E210DE" w:rsidRDefault="001D0812" w:rsidP="001D0812">
      <w:pPr>
        <w:rPr>
          <w:del w:id="402" w:author="Yolanda McKay" w:date="2015-03-29T15:15:00Z"/>
          <w:rFonts w:ascii="Arial" w:hAnsi="Arial" w:cs="Arial"/>
        </w:rPr>
      </w:pPr>
    </w:p>
    <w:p w14:paraId="17DE7BF3" w14:textId="540C09CA" w:rsidR="001D0812" w:rsidDel="00E210DE" w:rsidRDefault="001D0812" w:rsidP="001D0812">
      <w:pPr>
        <w:spacing w:line="480" w:lineRule="auto"/>
        <w:rPr>
          <w:del w:id="403" w:author="Yolanda McKay" w:date="2015-03-29T15:15:00Z"/>
          <w:rFonts w:ascii="Arial" w:hAnsi="Arial" w:cs="Arial"/>
        </w:rPr>
      </w:pPr>
      <w:del w:id="404" w:author="Yolanda McKay" w:date="2015-03-29T15:15:00Z">
        <w:r w:rsidDel="00E210DE">
          <w:rPr>
            <w:rFonts w:ascii="Arial" w:hAnsi="Arial" w:cs="Arial"/>
            <w:color w:val="0070C0"/>
          </w:rPr>
          <w:delText xml:space="preserve">B. </w:delText>
        </w:r>
        <w:r w:rsidRPr="00A42830" w:rsidDel="00E210DE">
          <w:rPr>
            <w:rFonts w:ascii="Arial" w:hAnsi="Arial" w:cs="Arial"/>
            <w:color w:val="0070C0"/>
          </w:rPr>
          <w:delText xml:space="preserve">If </w:delText>
        </w:r>
        <w:r w:rsidRPr="004C35CB" w:rsidDel="00E210DE">
          <w:rPr>
            <w:rFonts w:ascii="Arial" w:hAnsi="Arial" w:cs="Arial"/>
            <w:color w:val="FF0000"/>
          </w:rPr>
          <w:delText>an Initiative/Referendum</w:delText>
        </w:r>
        <w:r w:rsidDel="00E210DE">
          <w:rPr>
            <w:rFonts w:ascii="Arial" w:hAnsi="Arial" w:cs="Arial"/>
            <w:color w:val="0070C0"/>
          </w:rPr>
          <w:delText xml:space="preserve"> made under By-law 6.1.A.</w:delText>
        </w:r>
        <w:r w:rsidDel="00E210DE">
          <w:rPr>
            <w:rFonts w:ascii="Arial" w:hAnsi="Arial" w:cs="Arial"/>
          </w:rPr>
          <w:delText xml:space="preserve"> </w:delText>
        </w:r>
        <w:r w:rsidRPr="00EC3C19" w:rsidDel="00E210DE">
          <w:rPr>
            <w:rFonts w:ascii="Arial" w:hAnsi="Arial" w:cs="Arial"/>
          </w:rPr>
          <w:delText>is</w:delText>
        </w:r>
        <w:r w:rsidDel="00E210DE">
          <w:rPr>
            <w:rFonts w:ascii="Arial" w:hAnsi="Arial" w:cs="Arial"/>
          </w:rPr>
          <w:delText xml:space="preserve"> approved by a majority of the </w:delText>
        </w:r>
        <w:r w:rsidRPr="00097371" w:rsidDel="00E210DE">
          <w:rPr>
            <w:rFonts w:ascii="Arial" w:hAnsi="Arial" w:cs="Arial"/>
            <w:color w:val="0070C0"/>
          </w:rPr>
          <w:delText>R</w:delText>
        </w:r>
        <w:r w:rsidDel="00E210DE">
          <w:rPr>
            <w:rFonts w:ascii="Arial" w:hAnsi="Arial" w:cs="Arial"/>
          </w:rPr>
          <w:delText xml:space="preserve">egular </w:delText>
        </w:r>
        <w:r w:rsidRPr="00097371" w:rsidDel="00E210DE">
          <w:rPr>
            <w:rFonts w:ascii="Arial" w:hAnsi="Arial" w:cs="Arial"/>
            <w:color w:val="0070C0"/>
          </w:rPr>
          <w:delText>F</w:delText>
        </w:r>
        <w:r w:rsidRPr="00EC3C19" w:rsidDel="00E210DE">
          <w:rPr>
            <w:rFonts w:ascii="Arial" w:hAnsi="Arial" w:cs="Arial"/>
          </w:rPr>
          <w:delText xml:space="preserve">aculty who voted, the Academic Senate Board shall place the </w:delText>
        </w:r>
        <w:r w:rsidDel="00E210DE">
          <w:rPr>
            <w:rFonts w:ascii="Arial" w:hAnsi="Arial" w:cs="Arial"/>
          </w:rPr>
          <w:delText xml:space="preserve">proposal into effect or seek to place </w:delText>
        </w:r>
        <w:r w:rsidRPr="000404CB" w:rsidDel="00E210DE">
          <w:rPr>
            <w:rFonts w:ascii="Arial" w:hAnsi="Arial" w:cs="Arial"/>
            <w:color w:val="FF0000"/>
          </w:rPr>
          <w:delText xml:space="preserve">it </w:delText>
        </w:r>
        <w:r w:rsidRPr="00EC3C19" w:rsidDel="00E210DE">
          <w:rPr>
            <w:rFonts w:ascii="Arial" w:hAnsi="Arial" w:cs="Arial"/>
          </w:rPr>
          <w:delText>into effect.</w:delText>
        </w:r>
      </w:del>
    </w:p>
    <w:p w14:paraId="4D45DC0A" w14:textId="2B40B96B" w:rsidR="001D0812" w:rsidRPr="00664E48" w:rsidDel="00E210DE" w:rsidRDefault="00664E48" w:rsidP="00664E48">
      <w:pPr>
        <w:rPr>
          <w:del w:id="405" w:author="Yolanda McKay" w:date="2015-03-29T15:15:00Z"/>
          <w:rFonts w:ascii="Arial" w:hAnsi="Arial" w:cs="Arial"/>
          <w:i/>
          <w:color w:val="0070C0"/>
          <w:u w:val="single"/>
        </w:rPr>
      </w:pPr>
      <w:del w:id="406" w:author="Yolanda McKay" w:date="2015-03-29T15:15:00Z">
        <w:r w:rsidRPr="00664E48" w:rsidDel="00E210DE">
          <w:rPr>
            <w:rFonts w:ascii="Arial" w:hAnsi="Arial" w:cs="Arial"/>
            <w:i/>
            <w:color w:val="0070C0"/>
          </w:rPr>
          <w:delText>Notes/comments:</w:delText>
        </w:r>
        <w:r w:rsidR="001D0812" w:rsidRPr="00664E48" w:rsidDel="00E210DE">
          <w:rPr>
            <w:rFonts w:ascii="Arial" w:hAnsi="Arial" w:cs="Arial"/>
            <w:i/>
            <w:color w:val="0070C0"/>
          </w:rPr>
          <w:delText>What is a “scheduled” meeting?  Versus “Regular” and “Special” meetings? Also, what is an “Additional” meeting?  (Refer to Bylaw 4.4 revised)</w:delText>
        </w:r>
      </w:del>
    </w:p>
    <w:p w14:paraId="0C173F68" w14:textId="6D15F9F6" w:rsidR="001D0812" w:rsidDel="00E210DE" w:rsidRDefault="001D0812" w:rsidP="001D0812">
      <w:pPr>
        <w:rPr>
          <w:del w:id="407" w:author="Yolanda McKay" w:date="2015-03-29T15:15:00Z"/>
          <w:rFonts w:ascii="Arial" w:hAnsi="Arial" w:cs="Arial"/>
        </w:rPr>
      </w:pPr>
    </w:p>
    <w:p w14:paraId="72E82F1A" w14:textId="1B83308E" w:rsidR="001D0812" w:rsidRPr="00EC3C19" w:rsidDel="00E210DE" w:rsidRDefault="001D0812" w:rsidP="001D0812">
      <w:pPr>
        <w:rPr>
          <w:del w:id="408" w:author="Yolanda McKay" w:date="2015-03-29T15:15:00Z"/>
          <w:rFonts w:ascii="Arial" w:hAnsi="Arial" w:cs="Arial"/>
        </w:rPr>
      </w:pPr>
      <w:del w:id="409" w:author="Yolanda McKay" w:date="2015-03-29T15:15:00Z">
        <w:r w:rsidRPr="00EC3C19" w:rsidDel="00E210DE">
          <w:rPr>
            <w:rFonts w:ascii="Arial" w:hAnsi="Arial" w:cs="Arial"/>
          </w:rPr>
          <w:delText xml:space="preserve"> </w:delText>
        </w:r>
        <w:r w:rsidDel="00E210DE">
          <w:rPr>
            <w:rFonts w:ascii="Arial" w:hAnsi="Arial" w:cs="Arial"/>
            <w:color w:val="0070C0"/>
          </w:rPr>
          <w:delText>6.2</w:delText>
        </w:r>
        <w:r w:rsidRPr="00EC3C19" w:rsidDel="00E210DE">
          <w:rPr>
            <w:rFonts w:ascii="Arial" w:hAnsi="Arial" w:cs="Arial"/>
          </w:rPr>
          <w:delText xml:space="preserve"> Recall of Officers </w:delText>
        </w:r>
      </w:del>
    </w:p>
    <w:p w14:paraId="5063ECBC" w14:textId="5D1AB3DD" w:rsidR="001D0812" w:rsidRPr="00FC5153" w:rsidDel="00E210DE" w:rsidRDefault="001D0812" w:rsidP="001D0812">
      <w:pPr>
        <w:spacing w:line="480" w:lineRule="auto"/>
        <w:rPr>
          <w:del w:id="410" w:author="Yolanda McKay" w:date="2015-03-29T15:15:00Z"/>
          <w:rFonts w:ascii="Arial" w:hAnsi="Arial" w:cs="Arial"/>
        </w:rPr>
      </w:pPr>
      <w:del w:id="411" w:author="Yolanda McKay" w:date="2015-03-29T15:15:00Z">
        <w:r w:rsidRPr="00EC3C19" w:rsidDel="00E210DE">
          <w:rPr>
            <w:rFonts w:ascii="Arial" w:hAnsi="Arial" w:cs="Arial"/>
          </w:rPr>
          <w:delText xml:space="preserve">Upon presentation to the President of the Academic Senate of a petition signed by thirty (30) or more </w:delText>
        </w:r>
        <w:r w:rsidDel="00E210DE">
          <w:rPr>
            <w:rFonts w:ascii="Arial" w:hAnsi="Arial" w:cs="Arial"/>
            <w:color w:val="0070C0"/>
          </w:rPr>
          <w:delText>R</w:delText>
        </w:r>
        <w:r w:rsidRPr="00EC3C19" w:rsidDel="00E210DE">
          <w:rPr>
            <w:rFonts w:ascii="Arial" w:hAnsi="Arial" w:cs="Arial"/>
          </w:rPr>
          <w:delText xml:space="preserve">egular </w:delText>
        </w:r>
        <w:r w:rsidDel="00E210DE">
          <w:rPr>
            <w:rFonts w:ascii="Arial" w:hAnsi="Arial" w:cs="Arial"/>
            <w:color w:val="0070C0"/>
          </w:rPr>
          <w:delText>F</w:delText>
        </w:r>
        <w:r w:rsidRPr="00EC3C19" w:rsidDel="00E210DE">
          <w:rPr>
            <w:rFonts w:ascii="Arial" w:hAnsi="Arial" w:cs="Arial"/>
          </w:rPr>
          <w:delText>aculty requesting that an officer be recalled,</w:delText>
        </w:r>
        <w:r w:rsidDel="00E210DE">
          <w:rPr>
            <w:rFonts w:ascii="Arial" w:hAnsi="Arial" w:cs="Arial"/>
          </w:rPr>
          <w:delText xml:space="preserve"> the </w:delText>
        </w:r>
        <w:r w:rsidRPr="005C6E73" w:rsidDel="00E210DE">
          <w:rPr>
            <w:rFonts w:ascii="Arial" w:hAnsi="Arial" w:cs="Arial"/>
            <w:color w:val="0070C0"/>
          </w:rPr>
          <w:delText>Academic</w:delText>
        </w:r>
        <w:r w:rsidDel="00E210DE">
          <w:rPr>
            <w:rFonts w:ascii="Arial" w:hAnsi="Arial" w:cs="Arial"/>
          </w:rPr>
          <w:delText xml:space="preserve"> Senate Board shall </w:delText>
        </w:r>
        <w:r w:rsidDel="00E210DE">
          <w:rPr>
            <w:rFonts w:ascii="Arial" w:hAnsi="Arial" w:cs="Arial"/>
            <w:color w:val="FF0000"/>
          </w:rPr>
          <w:delText xml:space="preserve">distribute </w:delText>
        </w:r>
        <w:r w:rsidRPr="00EC3C19" w:rsidDel="00E210DE">
          <w:rPr>
            <w:rFonts w:ascii="Arial" w:hAnsi="Arial" w:cs="Arial"/>
          </w:rPr>
          <w:delText xml:space="preserve">such a proposal </w:delText>
        </w:r>
        <w:r w:rsidDel="00E210DE">
          <w:rPr>
            <w:rFonts w:ascii="Arial" w:hAnsi="Arial" w:cs="Arial"/>
          </w:rPr>
          <w:delText xml:space="preserve">to all </w:delText>
        </w:r>
        <w:r w:rsidRPr="00097371" w:rsidDel="00E210DE">
          <w:rPr>
            <w:rFonts w:ascii="Arial" w:hAnsi="Arial" w:cs="Arial"/>
            <w:color w:val="0070C0"/>
          </w:rPr>
          <w:delText>R</w:delText>
        </w:r>
        <w:r w:rsidDel="00E210DE">
          <w:rPr>
            <w:rFonts w:ascii="Arial" w:hAnsi="Arial" w:cs="Arial"/>
          </w:rPr>
          <w:delText xml:space="preserve">egular </w:delText>
        </w:r>
        <w:r w:rsidRPr="00097371" w:rsidDel="00E210DE">
          <w:rPr>
            <w:rFonts w:ascii="Arial" w:hAnsi="Arial" w:cs="Arial"/>
            <w:color w:val="0070C0"/>
          </w:rPr>
          <w:delText>F</w:delText>
        </w:r>
        <w:r w:rsidDel="00E210DE">
          <w:rPr>
            <w:rFonts w:ascii="Arial" w:hAnsi="Arial" w:cs="Arial"/>
          </w:rPr>
          <w:delText>aculty within one</w:delText>
        </w:r>
        <w:r w:rsidRPr="00F03031" w:rsidDel="00E210DE">
          <w:rPr>
            <w:rFonts w:ascii="Arial" w:hAnsi="Arial" w:cs="Arial"/>
            <w:color w:val="0070C0"/>
          </w:rPr>
          <w:delText xml:space="preserve"> </w:delText>
        </w:r>
        <w:r w:rsidRPr="00EC3C19" w:rsidDel="00E210DE">
          <w:rPr>
            <w:rFonts w:ascii="Arial" w:hAnsi="Arial" w:cs="Arial"/>
          </w:rPr>
          <w:delText xml:space="preserve">week </w:delText>
        </w:r>
        <w:r w:rsidRPr="00F03031" w:rsidDel="00E210DE">
          <w:rPr>
            <w:rFonts w:ascii="Arial" w:hAnsi="Arial" w:cs="Arial"/>
            <w:color w:val="0070C0"/>
          </w:rPr>
          <w:delText>following its next scheduled meeting</w:delText>
        </w:r>
        <w:r w:rsidRPr="00EC3C19" w:rsidDel="00E210DE">
          <w:rPr>
            <w:rFonts w:ascii="Arial" w:hAnsi="Arial" w:cs="Arial"/>
          </w:rPr>
          <w:delText>.</w:delText>
        </w:r>
        <w:r w:rsidDel="00E210DE">
          <w:rPr>
            <w:rFonts w:ascii="Arial" w:hAnsi="Arial" w:cs="Arial"/>
          </w:rPr>
          <w:delText xml:space="preserve"> </w:delText>
        </w:r>
        <w:r w:rsidRPr="00EC3C19" w:rsidDel="00E210DE">
          <w:rPr>
            <w:rFonts w:ascii="Arial" w:hAnsi="Arial" w:cs="Arial"/>
          </w:rPr>
          <w:delText xml:space="preserve"> The Academic Senate Board shall direct the President </w:delText>
        </w:r>
        <w:r w:rsidDel="00E210DE">
          <w:rPr>
            <w:rFonts w:ascii="Arial" w:hAnsi="Arial" w:cs="Arial"/>
            <w:color w:val="0070C0"/>
          </w:rPr>
          <w:delText xml:space="preserve">to </w:delText>
        </w:r>
        <w:r w:rsidDel="00E210DE">
          <w:rPr>
            <w:rFonts w:ascii="Arial" w:hAnsi="Arial" w:cs="Arial"/>
            <w:color w:val="FF0000"/>
          </w:rPr>
          <w:delText>distribute</w:delText>
        </w:r>
        <w:r w:rsidRPr="005C6E73" w:rsidDel="00E210DE">
          <w:rPr>
            <w:rFonts w:ascii="Arial" w:hAnsi="Arial" w:cs="Arial"/>
            <w:color w:val="0070C0"/>
          </w:rPr>
          <w:delText xml:space="preserve"> any comments related to the recall</w:delText>
        </w:r>
        <w:r w:rsidDel="00E210DE">
          <w:rPr>
            <w:rFonts w:ascii="Arial" w:hAnsi="Arial" w:cs="Arial"/>
            <w:color w:val="0070C0"/>
          </w:rPr>
          <w:delText xml:space="preserve"> of a Senate officer</w:delText>
        </w:r>
        <w:r w:rsidDel="00E210DE">
          <w:rPr>
            <w:rFonts w:ascii="Arial" w:hAnsi="Arial" w:cs="Arial"/>
          </w:rPr>
          <w:delText xml:space="preserve"> and to </w:delText>
        </w:r>
        <w:r w:rsidRPr="00EC3C19" w:rsidDel="00E210DE">
          <w:rPr>
            <w:rFonts w:ascii="Arial" w:hAnsi="Arial" w:cs="Arial"/>
          </w:rPr>
          <w:delText xml:space="preserve">submit the proposal </w:delText>
        </w:r>
        <w:r w:rsidRPr="005C6E73" w:rsidDel="00E210DE">
          <w:rPr>
            <w:rFonts w:ascii="Arial" w:hAnsi="Arial" w:cs="Arial"/>
            <w:color w:val="0070C0"/>
          </w:rPr>
          <w:delText>for recall</w:delText>
        </w:r>
        <w:r w:rsidDel="00E210DE">
          <w:rPr>
            <w:rFonts w:ascii="Arial" w:hAnsi="Arial" w:cs="Arial"/>
          </w:rPr>
          <w:delText xml:space="preserve"> </w:delText>
        </w:r>
        <w:r w:rsidRPr="00EC3C19" w:rsidDel="00E210DE">
          <w:rPr>
            <w:rFonts w:ascii="Arial" w:hAnsi="Arial" w:cs="Arial"/>
          </w:rPr>
          <w:delText xml:space="preserve">for vote by secret ballot of </w:delText>
        </w:r>
        <w:r w:rsidDel="00E210DE">
          <w:rPr>
            <w:rFonts w:ascii="Arial" w:hAnsi="Arial" w:cs="Arial"/>
            <w:color w:val="0070C0"/>
          </w:rPr>
          <w:delText>R</w:delText>
        </w:r>
        <w:r w:rsidDel="00E210DE">
          <w:rPr>
            <w:rFonts w:ascii="Arial" w:hAnsi="Arial" w:cs="Arial"/>
          </w:rPr>
          <w:delText xml:space="preserve">egular </w:delText>
        </w:r>
        <w:r w:rsidRPr="005C6E73" w:rsidDel="00E210DE">
          <w:rPr>
            <w:rFonts w:ascii="Arial" w:hAnsi="Arial" w:cs="Arial"/>
            <w:color w:val="0070C0"/>
          </w:rPr>
          <w:delText>F</w:delText>
        </w:r>
        <w:r w:rsidDel="00E210DE">
          <w:rPr>
            <w:rFonts w:ascii="Arial" w:hAnsi="Arial" w:cs="Arial"/>
          </w:rPr>
          <w:delText>aculty within four</w:delText>
        </w:r>
        <w:r w:rsidRPr="00EC3C19" w:rsidDel="00E210DE">
          <w:rPr>
            <w:rFonts w:ascii="Arial" w:hAnsi="Arial" w:cs="Arial"/>
          </w:rPr>
          <w:delText xml:space="preserve"> weeks after the </w:delText>
        </w:r>
        <w:r w:rsidDel="00E210DE">
          <w:rPr>
            <w:rFonts w:ascii="Arial" w:hAnsi="Arial" w:cs="Arial"/>
            <w:color w:val="0070C0"/>
          </w:rPr>
          <w:delText>distribution</w:delText>
        </w:r>
        <w:r w:rsidRPr="00EC3C19" w:rsidDel="00E210DE">
          <w:rPr>
            <w:rFonts w:ascii="Arial" w:hAnsi="Arial" w:cs="Arial"/>
          </w:rPr>
          <w:delText xml:space="preserve"> of the proposal</w:delText>
        </w:r>
        <w:r w:rsidDel="00E210DE">
          <w:rPr>
            <w:rFonts w:ascii="Arial" w:hAnsi="Arial" w:cs="Arial"/>
          </w:rPr>
          <w:delText xml:space="preserve"> </w:delText>
        </w:r>
        <w:r w:rsidRPr="005C6E73" w:rsidDel="00E210DE">
          <w:rPr>
            <w:rFonts w:ascii="Arial" w:hAnsi="Arial" w:cs="Arial"/>
            <w:color w:val="0070C0"/>
          </w:rPr>
          <w:delText>to the Regular Faculty</w:delText>
        </w:r>
        <w:r w:rsidRPr="00EC3C19" w:rsidDel="00E210DE">
          <w:rPr>
            <w:rFonts w:ascii="Arial" w:hAnsi="Arial" w:cs="Arial"/>
          </w:rPr>
          <w:delText>. If the recall is</w:delText>
        </w:r>
        <w:r w:rsidDel="00E210DE">
          <w:rPr>
            <w:rFonts w:ascii="Arial" w:hAnsi="Arial" w:cs="Arial"/>
          </w:rPr>
          <w:delText xml:space="preserve"> approved by a majority of the </w:delText>
        </w:r>
        <w:r w:rsidDel="00E210DE">
          <w:rPr>
            <w:rFonts w:ascii="Arial" w:hAnsi="Arial" w:cs="Arial"/>
            <w:color w:val="0070C0"/>
          </w:rPr>
          <w:delText>R</w:delText>
        </w:r>
        <w:r w:rsidDel="00E210DE">
          <w:rPr>
            <w:rFonts w:ascii="Arial" w:hAnsi="Arial" w:cs="Arial"/>
          </w:rPr>
          <w:delText xml:space="preserve">egular </w:delText>
        </w:r>
        <w:r w:rsidDel="00E210DE">
          <w:rPr>
            <w:rFonts w:ascii="Arial" w:hAnsi="Arial" w:cs="Arial"/>
            <w:color w:val="0070C0"/>
          </w:rPr>
          <w:delText>F</w:delText>
        </w:r>
        <w:r w:rsidRPr="00EC3C19" w:rsidDel="00E210DE">
          <w:rPr>
            <w:rFonts w:ascii="Arial" w:hAnsi="Arial" w:cs="Arial"/>
          </w:rPr>
          <w:delText>aculty who voted,</w:delText>
        </w:r>
        <w:r w:rsidDel="00E210DE">
          <w:rPr>
            <w:rFonts w:ascii="Arial" w:hAnsi="Arial" w:cs="Arial"/>
          </w:rPr>
          <w:delText xml:space="preserve"> </w:delText>
        </w:r>
        <w:r w:rsidRPr="00F03031" w:rsidDel="00E210DE">
          <w:rPr>
            <w:rFonts w:ascii="Arial" w:hAnsi="Arial" w:cs="Arial"/>
            <w:color w:val="0070C0"/>
          </w:rPr>
          <w:delText>such officer shall be removed from office and</w:delText>
        </w:r>
        <w:r w:rsidDel="00E210DE">
          <w:rPr>
            <w:rFonts w:ascii="Arial" w:hAnsi="Arial" w:cs="Arial"/>
          </w:rPr>
          <w:delText xml:space="preserve"> </w:delText>
        </w:r>
        <w:r w:rsidRPr="00EC3C19" w:rsidDel="00E210DE">
          <w:rPr>
            <w:rFonts w:ascii="Arial" w:hAnsi="Arial" w:cs="Arial"/>
          </w:rPr>
          <w:delText>the Academic Senate Board shall determine the p</w:delText>
        </w:r>
        <w:r w:rsidDel="00E210DE">
          <w:rPr>
            <w:rFonts w:ascii="Arial" w:hAnsi="Arial" w:cs="Arial"/>
          </w:rPr>
          <w:delText xml:space="preserve">rocess for filling the vacancy.  </w:delText>
        </w:r>
        <w:r w:rsidRPr="00535701" w:rsidDel="00E210DE">
          <w:rPr>
            <w:rFonts w:ascii="Arial" w:hAnsi="Arial" w:cs="Arial"/>
            <w:color w:val="FF0000"/>
          </w:rPr>
          <w:delText>In the case of the recall of the President, the petition shall be presented to the Vice-President.</w:delText>
        </w:r>
      </w:del>
    </w:p>
    <w:p w14:paraId="247DBE8B" w14:textId="23A389EB" w:rsidR="001D0812" w:rsidDel="00E210DE" w:rsidRDefault="00664E48" w:rsidP="00664E48">
      <w:pPr>
        <w:ind w:left="360"/>
        <w:rPr>
          <w:del w:id="412" w:author="Yolanda McKay" w:date="2015-03-29T15:15:00Z"/>
          <w:rFonts w:ascii="Arial" w:hAnsi="Arial" w:cs="Arial"/>
          <w:i/>
          <w:color w:val="0070C0"/>
        </w:rPr>
      </w:pPr>
      <w:del w:id="413" w:author="Yolanda McKay" w:date="2015-03-29T15:15:00Z">
        <w:r w:rsidDel="00E210DE">
          <w:rPr>
            <w:rFonts w:ascii="Arial" w:hAnsi="Arial" w:cs="Arial"/>
            <w:i/>
            <w:color w:val="0070C0"/>
          </w:rPr>
          <w:delText>Notes/comments:</w:delText>
        </w:r>
        <w:r w:rsidR="001D0812" w:rsidRPr="00664E48" w:rsidDel="00E210DE">
          <w:rPr>
            <w:rFonts w:ascii="Arial" w:hAnsi="Arial" w:cs="Arial"/>
            <w:i/>
            <w:color w:val="0070C0"/>
          </w:rPr>
          <w:delText>Should there be any comments permitted?  What process to follow to collect/distribute comments?</w:delText>
        </w:r>
      </w:del>
    </w:p>
    <w:p w14:paraId="416792C8" w14:textId="53EECA12" w:rsidR="00664E48" w:rsidRPr="00664E48" w:rsidDel="00E210DE" w:rsidRDefault="00664E48" w:rsidP="00664E48">
      <w:pPr>
        <w:ind w:left="360"/>
        <w:rPr>
          <w:del w:id="414" w:author="Yolanda McKay" w:date="2015-03-29T15:15:00Z"/>
          <w:rFonts w:ascii="Arial" w:hAnsi="Arial" w:cs="Arial"/>
          <w:i/>
          <w:color w:val="0070C0"/>
        </w:rPr>
      </w:pPr>
    </w:p>
    <w:p w14:paraId="2ECEF69B" w14:textId="7E78A101" w:rsidR="001D0812" w:rsidDel="00E210DE" w:rsidRDefault="001D0812" w:rsidP="00131EC0">
      <w:pPr>
        <w:pStyle w:val="NoSpacing"/>
        <w:rPr>
          <w:del w:id="415" w:author="Yolanda McKay" w:date="2015-03-29T15:15:00Z"/>
          <w:rFonts w:ascii="Arial" w:hAnsi="Arial" w:cs="Arial"/>
          <w:sz w:val="24"/>
          <w:szCs w:val="24"/>
        </w:rPr>
      </w:pPr>
      <w:del w:id="416" w:author="Yolanda McKay" w:date="2015-03-29T15:15:00Z">
        <w:r w:rsidRPr="00131EC0" w:rsidDel="00E210DE">
          <w:rPr>
            <w:rStyle w:val="Heading1Char"/>
          </w:rPr>
          <w:delText>ARTICLE 7—</w:delText>
        </w:r>
        <w:r w:rsidR="00131EC0" w:rsidDel="00E210DE">
          <w:rPr>
            <w:rStyle w:val="Heading1Char"/>
          </w:rPr>
          <w:delText>Amendments</w:delText>
        </w:r>
        <w:r w:rsidDel="00E210DE">
          <w:rPr>
            <w:rFonts w:ascii="Arial" w:hAnsi="Arial" w:cs="Arial"/>
            <w:sz w:val="24"/>
            <w:szCs w:val="24"/>
          </w:rPr>
          <w:delText xml:space="preserve"> (did not discuss over the summer)</w:delText>
        </w:r>
      </w:del>
    </w:p>
    <w:p w14:paraId="53619F53" w14:textId="74C59627" w:rsidR="00131EC0" w:rsidRPr="007225E0" w:rsidDel="00E210DE" w:rsidRDefault="00131EC0" w:rsidP="00131EC0">
      <w:pPr>
        <w:pStyle w:val="NoSpacing"/>
        <w:rPr>
          <w:del w:id="417" w:author="Yolanda McKay" w:date="2015-03-29T15:15:00Z"/>
          <w:rFonts w:ascii="Arial" w:hAnsi="Arial" w:cs="Arial"/>
          <w:sz w:val="24"/>
          <w:szCs w:val="24"/>
        </w:rPr>
      </w:pPr>
    </w:p>
    <w:p w14:paraId="54D7548D" w14:textId="70A3FB14" w:rsidR="001D0812" w:rsidDel="00E210DE" w:rsidRDefault="001D0812" w:rsidP="00664E48">
      <w:pPr>
        <w:pStyle w:val="NoSpacing"/>
        <w:spacing w:line="480" w:lineRule="auto"/>
        <w:rPr>
          <w:del w:id="418" w:author="Yolanda McKay" w:date="2015-03-29T15:15:00Z"/>
          <w:rFonts w:ascii="Arial" w:hAnsi="Arial" w:cs="Arial"/>
          <w:sz w:val="24"/>
          <w:szCs w:val="24"/>
        </w:rPr>
      </w:pPr>
      <w:del w:id="419" w:author="Yolanda McKay" w:date="2015-03-29T15:15:00Z">
        <w:r w:rsidRPr="007225E0" w:rsidDel="00E210DE">
          <w:rPr>
            <w:rFonts w:ascii="Arial" w:hAnsi="Arial" w:cs="Arial"/>
            <w:sz w:val="24"/>
            <w:szCs w:val="24"/>
          </w:rPr>
          <w:delText xml:space="preserve">7.1 </w:delText>
        </w:r>
        <w:r w:rsidRPr="008A1A04" w:rsidDel="00E210DE">
          <w:rPr>
            <w:rFonts w:ascii="Arial" w:hAnsi="Arial" w:cs="Arial"/>
            <w:color w:val="0070C0"/>
            <w:sz w:val="24"/>
            <w:szCs w:val="24"/>
          </w:rPr>
          <w:delText>A</w:delText>
        </w:r>
        <w:r w:rsidDel="00E210DE">
          <w:rPr>
            <w:rFonts w:ascii="Arial" w:hAnsi="Arial" w:cs="Arial"/>
            <w:sz w:val="24"/>
            <w:szCs w:val="24"/>
          </w:rPr>
          <w:delText xml:space="preserve">.  </w:delText>
        </w:r>
        <w:r w:rsidRPr="007225E0" w:rsidDel="00E210DE">
          <w:rPr>
            <w:rFonts w:ascii="Arial" w:hAnsi="Arial" w:cs="Arial"/>
            <w:sz w:val="24"/>
            <w:szCs w:val="24"/>
          </w:rPr>
          <w:delText xml:space="preserve">An amendment to these Bylaws may be proposed by a majority of the Academic Senate Board or by a </w:delText>
        </w:r>
        <w:r w:rsidDel="00E210DE">
          <w:rPr>
            <w:rFonts w:ascii="Arial" w:hAnsi="Arial" w:cs="Arial"/>
            <w:sz w:val="24"/>
            <w:szCs w:val="24"/>
          </w:rPr>
          <w:delText xml:space="preserve">petition signed by thirty (30) </w:delText>
        </w:r>
        <w:r w:rsidRPr="00283588" w:rsidDel="00E210DE">
          <w:rPr>
            <w:rFonts w:ascii="Arial" w:hAnsi="Arial" w:cs="Arial"/>
            <w:color w:val="0070C0"/>
            <w:sz w:val="24"/>
            <w:szCs w:val="24"/>
          </w:rPr>
          <w:delText>R</w:delText>
        </w:r>
        <w:r w:rsidDel="00E210DE">
          <w:rPr>
            <w:rFonts w:ascii="Arial" w:hAnsi="Arial" w:cs="Arial"/>
            <w:sz w:val="24"/>
            <w:szCs w:val="24"/>
          </w:rPr>
          <w:delText>egular F</w:delText>
        </w:r>
        <w:r w:rsidRPr="007225E0" w:rsidDel="00E210DE">
          <w:rPr>
            <w:rFonts w:ascii="Arial" w:hAnsi="Arial" w:cs="Arial"/>
            <w:sz w:val="24"/>
            <w:szCs w:val="24"/>
          </w:rPr>
          <w:delText>aculty</w:delText>
        </w:r>
        <w:r w:rsidDel="00E210DE">
          <w:rPr>
            <w:rFonts w:ascii="Arial" w:hAnsi="Arial" w:cs="Arial"/>
            <w:sz w:val="24"/>
            <w:szCs w:val="24"/>
          </w:rPr>
          <w:delText xml:space="preserve"> </w:delText>
        </w:r>
        <w:r w:rsidDel="00E210DE">
          <w:rPr>
            <w:rFonts w:ascii="Arial" w:hAnsi="Arial" w:cs="Arial"/>
            <w:color w:val="0070C0"/>
            <w:sz w:val="24"/>
            <w:szCs w:val="24"/>
          </w:rPr>
          <w:delText>submitted to the Academic Senate President</w:delText>
        </w:r>
        <w:r w:rsidRPr="005E39BC" w:rsidDel="00E210DE">
          <w:rPr>
            <w:rFonts w:ascii="Arial" w:hAnsi="Arial" w:cs="Arial"/>
            <w:color w:val="0070C0"/>
            <w:sz w:val="24"/>
            <w:szCs w:val="24"/>
          </w:rPr>
          <w:delText>.</w:delText>
        </w:r>
        <w:r w:rsidDel="00E210DE">
          <w:rPr>
            <w:rFonts w:ascii="Arial" w:hAnsi="Arial" w:cs="Arial"/>
            <w:sz w:val="24"/>
            <w:szCs w:val="24"/>
          </w:rPr>
          <w:delText xml:space="preserve">  </w:delText>
        </w:r>
        <w:r w:rsidDel="00E210DE">
          <w:rPr>
            <w:rFonts w:ascii="Arial" w:hAnsi="Arial" w:cs="Arial"/>
            <w:color w:val="0070C0"/>
            <w:sz w:val="24"/>
            <w:szCs w:val="24"/>
          </w:rPr>
          <w:delText>The proposed</w:delText>
        </w:r>
        <w:r w:rsidRPr="007225E0" w:rsidDel="00E210DE">
          <w:rPr>
            <w:rFonts w:ascii="Arial" w:hAnsi="Arial" w:cs="Arial"/>
            <w:sz w:val="24"/>
            <w:szCs w:val="24"/>
          </w:rPr>
          <w:delText xml:space="preserve"> amendment</w:delText>
        </w:r>
        <w:r w:rsidDel="00E210DE">
          <w:rPr>
            <w:rFonts w:ascii="Arial" w:hAnsi="Arial" w:cs="Arial"/>
            <w:sz w:val="24"/>
            <w:szCs w:val="24"/>
          </w:rPr>
          <w:delText xml:space="preserve"> </w:delText>
        </w:r>
        <w:r w:rsidRPr="00283588" w:rsidDel="00E210DE">
          <w:rPr>
            <w:rFonts w:ascii="Arial" w:hAnsi="Arial" w:cs="Arial"/>
            <w:color w:val="0070C0"/>
            <w:sz w:val="24"/>
            <w:szCs w:val="24"/>
          </w:rPr>
          <w:delText xml:space="preserve">(“Proposal”) </w:delText>
        </w:r>
        <w:r w:rsidDel="00E210DE">
          <w:rPr>
            <w:rFonts w:ascii="Arial" w:hAnsi="Arial" w:cs="Arial"/>
            <w:sz w:val="24"/>
            <w:szCs w:val="24"/>
          </w:rPr>
          <w:delText>shall</w:delText>
        </w:r>
        <w:r w:rsidRPr="007225E0" w:rsidDel="00E210DE">
          <w:rPr>
            <w:rFonts w:ascii="Arial" w:hAnsi="Arial" w:cs="Arial"/>
            <w:sz w:val="24"/>
            <w:szCs w:val="24"/>
          </w:rPr>
          <w:delText xml:space="preserve"> require approval of tw</w:delText>
        </w:r>
        <w:r w:rsidDel="00E210DE">
          <w:rPr>
            <w:rFonts w:ascii="Arial" w:hAnsi="Arial" w:cs="Arial"/>
            <w:sz w:val="24"/>
            <w:szCs w:val="24"/>
          </w:rPr>
          <w:delText xml:space="preserve">o-thirds of the </w:delText>
        </w:r>
        <w:r w:rsidRPr="005C6E73" w:rsidDel="00E210DE">
          <w:rPr>
            <w:rFonts w:ascii="Arial" w:hAnsi="Arial" w:cs="Arial"/>
            <w:color w:val="0070C0"/>
            <w:sz w:val="24"/>
            <w:szCs w:val="24"/>
          </w:rPr>
          <w:delText>R</w:delText>
        </w:r>
        <w:r w:rsidDel="00E210DE">
          <w:rPr>
            <w:rFonts w:ascii="Arial" w:hAnsi="Arial" w:cs="Arial"/>
            <w:sz w:val="24"/>
            <w:szCs w:val="24"/>
          </w:rPr>
          <w:delText xml:space="preserve">egular </w:delText>
        </w:r>
        <w:r w:rsidRPr="005C6E73" w:rsidDel="00E210DE">
          <w:rPr>
            <w:rFonts w:ascii="Arial" w:hAnsi="Arial" w:cs="Arial"/>
            <w:color w:val="0070C0"/>
            <w:sz w:val="24"/>
            <w:szCs w:val="24"/>
          </w:rPr>
          <w:delText>F</w:delText>
        </w:r>
        <w:r w:rsidDel="00E210DE">
          <w:rPr>
            <w:rFonts w:ascii="Arial" w:hAnsi="Arial" w:cs="Arial"/>
            <w:sz w:val="24"/>
            <w:szCs w:val="24"/>
          </w:rPr>
          <w:delText xml:space="preserve">aculty who voted.  </w:delText>
        </w:r>
      </w:del>
    </w:p>
    <w:p w14:paraId="63D3808F" w14:textId="4464F658" w:rsidR="001D0812" w:rsidRPr="001D0812" w:rsidDel="00E210DE" w:rsidRDefault="001D0812" w:rsidP="00664E48">
      <w:pPr>
        <w:pStyle w:val="NoSpacing"/>
        <w:spacing w:line="480" w:lineRule="auto"/>
        <w:rPr>
          <w:del w:id="420" w:author="Yolanda McKay" w:date="2015-03-29T15:15:00Z"/>
          <w:rFonts w:ascii="Arial" w:hAnsi="Arial" w:cs="Arial"/>
          <w:sz w:val="24"/>
          <w:szCs w:val="24"/>
        </w:rPr>
      </w:pPr>
      <w:del w:id="421" w:author="Yolanda McKay" w:date="2015-03-29T15:15:00Z">
        <w:r w:rsidDel="00E210DE">
          <w:rPr>
            <w:rFonts w:ascii="Arial" w:hAnsi="Arial" w:cs="Arial"/>
            <w:color w:val="0070C0"/>
            <w:sz w:val="24"/>
            <w:szCs w:val="24"/>
          </w:rPr>
          <w:delText>B.  Within one school week of the introduction or receipt of the Proposal, the Academic Senate Board shall send the Proposal by campus or electronic mail</w:delText>
        </w:r>
        <w:r w:rsidRPr="00A854FE" w:rsidDel="00E210DE">
          <w:rPr>
            <w:rFonts w:ascii="Arial" w:hAnsi="Arial" w:cs="Arial"/>
            <w:sz w:val="24"/>
            <w:szCs w:val="24"/>
          </w:rPr>
          <w:delText xml:space="preserve"> </w:delText>
        </w:r>
        <w:r w:rsidRPr="00A854FE" w:rsidDel="00E210DE">
          <w:rPr>
            <w:rFonts w:ascii="Arial" w:hAnsi="Arial" w:cs="Arial"/>
            <w:color w:val="0070C0"/>
            <w:sz w:val="24"/>
            <w:szCs w:val="24"/>
          </w:rPr>
          <w:delText>along with</w:delText>
        </w:r>
        <w:r w:rsidDel="00E210DE">
          <w:rPr>
            <w:rFonts w:ascii="Arial" w:hAnsi="Arial" w:cs="Arial"/>
            <w:sz w:val="24"/>
            <w:szCs w:val="24"/>
          </w:rPr>
          <w:delText xml:space="preserve"> </w:delText>
        </w:r>
        <w:r w:rsidRPr="00AD3041" w:rsidDel="00E210DE">
          <w:rPr>
            <w:rFonts w:ascii="Arial" w:hAnsi="Arial" w:cs="Arial"/>
            <w:color w:val="0070C0"/>
            <w:sz w:val="24"/>
            <w:szCs w:val="24"/>
          </w:rPr>
          <w:delText>a</w:delText>
        </w:r>
        <w:r w:rsidDel="00E210DE">
          <w:rPr>
            <w:rFonts w:ascii="Arial" w:hAnsi="Arial" w:cs="Arial"/>
            <w:color w:val="0070C0"/>
            <w:sz w:val="24"/>
            <w:szCs w:val="24"/>
          </w:rPr>
          <w:delText>ny needed explanations of the process outlined in this bylaw to</w:delText>
        </w:r>
        <w:r w:rsidRPr="007B5CAF" w:rsidDel="00E210DE">
          <w:rPr>
            <w:rFonts w:ascii="Arial" w:hAnsi="Arial" w:cs="Arial"/>
            <w:color w:val="0070C0"/>
            <w:sz w:val="24"/>
            <w:szCs w:val="24"/>
          </w:rPr>
          <w:delText xml:space="preserve"> </w:delText>
        </w:r>
        <w:r w:rsidDel="00E210DE">
          <w:rPr>
            <w:rFonts w:ascii="Arial" w:hAnsi="Arial" w:cs="Arial"/>
            <w:color w:val="0070C0"/>
            <w:sz w:val="24"/>
            <w:szCs w:val="24"/>
          </w:rPr>
          <w:delText xml:space="preserve">the </w:delText>
        </w:r>
        <w:r w:rsidRPr="007B5CAF" w:rsidDel="00E210DE">
          <w:rPr>
            <w:rFonts w:ascii="Arial" w:hAnsi="Arial" w:cs="Arial"/>
            <w:color w:val="0070C0"/>
            <w:sz w:val="24"/>
            <w:szCs w:val="24"/>
          </w:rPr>
          <w:delText>Regular Faculty</w:delText>
        </w:r>
        <w:r w:rsidRPr="00283588" w:rsidDel="00E210DE">
          <w:rPr>
            <w:rFonts w:ascii="Arial" w:hAnsi="Arial" w:cs="Arial"/>
            <w:color w:val="0070C0"/>
            <w:sz w:val="24"/>
            <w:szCs w:val="24"/>
          </w:rPr>
          <w:delText>.</w:delText>
        </w:r>
        <w:r w:rsidDel="00E210DE">
          <w:rPr>
            <w:rFonts w:ascii="Arial" w:hAnsi="Arial" w:cs="Arial"/>
            <w:sz w:val="24"/>
            <w:szCs w:val="24"/>
          </w:rPr>
          <w:delText xml:space="preserve">  </w:delText>
        </w:r>
        <w:r w:rsidRPr="008A1A04" w:rsidDel="00E210DE">
          <w:rPr>
            <w:rFonts w:ascii="Arial" w:hAnsi="Arial" w:cs="Arial"/>
            <w:color w:val="0070C0"/>
            <w:sz w:val="24"/>
            <w:szCs w:val="24"/>
          </w:rPr>
          <w:delText xml:space="preserve">The Academic Senate Board shall </w:delText>
        </w:r>
        <w:r w:rsidDel="00E210DE">
          <w:rPr>
            <w:rFonts w:ascii="Arial" w:hAnsi="Arial" w:cs="Arial"/>
            <w:color w:val="0070C0"/>
            <w:sz w:val="24"/>
            <w:szCs w:val="24"/>
          </w:rPr>
          <w:delText>place the Proposal for discussion and comment on the agenda for a meeting no later than four weeks following the introduction or receipt of the Proposal.</w:delText>
        </w:r>
      </w:del>
    </w:p>
    <w:p w14:paraId="43F7D7E6" w14:textId="01095FA0" w:rsidR="001D0812" w:rsidRPr="00DD0037" w:rsidDel="00E210DE" w:rsidRDefault="001D0812" w:rsidP="001D0812">
      <w:pPr>
        <w:pStyle w:val="NoSpacing"/>
        <w:spacing w:line="480" w:lineRule="auto"/>
        <w:rPr>
          <w:del w:id="422" w:author="Yolanda McKay" w:date="2015-03-29T15:15:00Z"/>
          <w:rFonts w:ascii="Arial" w:hAnsi="Arial" w:cs="Arial"/>
          <w:color w:val="0070C0"/>
          <w:sz w:val="24"/>
          <w:szCs w:val="24"/>
        </w:rPr>
      </w:pPr>
      <w:del w:id="423" w:author="Yolanda McKay" w:date="2015-03-29T15:15:00Z">
        <w:r w:rsidDel="00E210DE">
          <w:rPr>
            <w:rFonts w:ascii="Arial" w:hAnsi="Arial" w:cs="Arial"/>
            <w:color w:val="0070C0"/>
            <w:sz w:val="24"/>
            <w:szCs w:val="24"/>
          </w:rPr>
          <w:delText>C.  T</w:delText>
        </w:r>
        <w:r w:rsidRPr="00DD0037" w:rsidDel="00E210DE">
          <w:rPr>
            <w:rFonts w:ascii="Arial" w:hAnsi="Arial" w:cs="Arial"/>
            <w:color w:val="0070C0"/>
            <w:sz w:val="24"/>
            <w:szCs w:val="24"/>
          </w:rPr>
          <w:delText>h</w:delText>
        </w:r>
        <w:r w:rsidDel="00E210DE">
          <w:rPr>
            <w:rFonts w:ascii="Arial" w:hAnsi="Arial" w:cs="Arial"/>
            <w:color w:val="0070C0"/>
            <w:sz w:val="24"/>
            <w:szCs w:val="24"/>
          </w:rPr>
          <w:delText xml:space="preserve">e vote on the Proposal shall take place at least one month but no later than two months after the Proposal’s introduction or receipt by the Academic Senate. </w:delText>
        </w:r>
      </w:del>
    </w:p>
    <w:p w14:paraId="2E5590F3" w14:textId="010A6F07" w:rsidR="001D0812" w:rsidRPr="00664E48" w:rsidDel="00E210DE" w:rsidRDefault="00664E48" w:rsidP="00664E48">
      <w:pPr>
        <w:rPr>
          <w:del w:id="424" w:author="Yolanda McKay" w:date="2015-03-29T15:15:00Z"/>
          <w:rFonts w:ascii="Arial" w:hAnsi="Arial" w:cs="Arial"/>
          <w:i/>
          <w:color w:val="0070C0"/>
        </w:rPr>
      </w:pPr>
      <w:del w:id="425" w:author="Yolanda McKay" w:date="2015-03-29T15:15:00Z">
        <w:r w:rsidRPr="00664E48" w:rsidDel="00E210DE">
          <w:rPr>
            <w:rFonts w:ascii="Arial" w:hAnsi="Arial" w:cs="Arial"/>
            <w:i/>
            <w:color w:val="0070C0"/>
          </w:rPr>
          <w:delText xml:space="preserve">Notes/comments: </w:delText>
        </w:r>
        <w:r w:rsidR="001D0812" w:rsidRPr="00664E48" w:rsidDel="00E210DE">
          <w:rPr>
            <w:rFonts w:ascii="Arial" w:hAnsi="Arial" w:cs="Arial"/>
            <w:i/>
            <w:color w:val="0070C0"/>
          </w:rPr>
          <w:delText>By-law seems to anticipate using hard copy format.  Do we want to consider electronic distribution?</w:delText>
        </w:r>
        <w:r w:rsidR="00CD7A3F" w:rsidDel="00E210DE">
          <w:rPr>
            <w:rFonts w:ascii="Arial" w:hAnsi="Arial" w:cs="Arial"/>
            <w:i/>
            <w:color w:val="0070C0"/>
          </w:rPr>
          <w:delText xml:space="preserve"> </w:delText>
        </w:r>
        <w:r w:rsidR="001D0812" w:rsidRPr="00664E48" w:rsidDel="00E210DE">
          <w:rPr>
            <w:rFonts w:ascii="Arial" w:hAnsi="Arial" w:cs="Arial"/>
            <w:i/>
            <w:color w:val="0070C0"/>
          </w:rPr>
          <w:delText>Should Academic Senate gather and distribute any comments on the proposed amendment?</w:delText>
        </w:r>
        <w:r w:rsidRPr="00664E48" w:rsidDel="00E210DE">
          <w:rPr>
            <w:rFonts w:ascii="Arial" w:hAnsi="Arial" w:cs="Arial"/>
            <w:i/>
            <w:color w:val="0070C0"/>
          </w:rPr>
          <w:delText xml:space="preserve"> </w:delText>
        </w:r>
        <w:r w:rsidR="001D0812" w:rsidRPr="00664E48" w:rsidDel="00E210DE">
          <w:rPr>
            <w:rFonts w:ascii="Arial" w:hAnsi="Arial" w:cs="Arial"/>
            <w:i/>
            <w:color w:val="0070C0"/>
          </w:rPr>
          <w:delText>[New]   If the</w:delText>
        </w:r>
        <w:r w:rsidR="001D0812" w:rsidRPr="00664E48" w:rsidDel="00E210DE">
          <w:rPr>
            <w:rFonts w:ascii="Arial" w:hAnsi="Arial" w:cs="Arial"/>
            <w:i/>
          </w:rPr>
          <w:delText xml:space="preserve"> </w:delText>
        </w:r>
        <w:r w:rsidR="001D0812" w:rsidRPr="00664E48" w:rsidDel="00E210DE">
          <w:rPr>
            <w:rFonts w:ascii="Arial" w:hAnsi="Arial" w:cs="Arial"/>
            <w:i/>
            <w:color w:val="0070C0"/>
          </w:rPr>
          <w:delText xml:space="preserve">Proposal is approved under 7.1, these Bylaws shall be amended accordingly. </w:delText>
        </w:r>
      </w:del>
    </w:p>
    <w:p w14:paraId="23A673E6" w14:textId="0852223C" w:rsidR="001D0812" w:rsidRPr="008A1A04" w:rsidDel="00E210DE" w:rsidRDefault="001D0812" w:rsidP="00664E48">
      <w:pPr>
        <w:pStyle w:val="NoSpacing"/>
        <w:spacing w:line="480" w:lineRule="auto"/>
        <w:rPr>
          <w:del w:id="426" w:author="Yolanda McKay" w:date="2015-03-29T15:15:00Z"/>
          <w:rFonts w:ascii="Arial" w:hAnsi="Arial" w:cs="Arial"/>
          <w:sz w:val="24"/>
          <w:szCs w:val="24"/>
        </w:rPr>
      </w:pPr>
    </w:p>
    <w:p w14:paraId="43B90C2E" w14:textId="51F7FE3C" w:rsidR="001D0812" w:rsidRPr="001D0812" w:rsidDel="00E210DE" w:rsidRDefault="001D0812" w:rsidP="001D0812">
      <w:pPr>
        <w:spacing w:line="480" w:lineRule="auto"/>
        <w:rPr>
          <w:del w:id="427" w:author="Yolanda McKay" w:date="2015-03-29T15:15:00Z"/>
          <w:rFonts w:ascii="Arial" w:hAnsi="Arial" w:cs="Arial"/>
        </w:rPr>
      </w:pPr>
    </w:p>
    <w:p w14:paraId="2D152172" w14:textId="31E1301B" w:rsidR="001D0812" w:rsidRPr="001D0812" w:rsidDel="00E210DE" w:rsidRDefault="001D0812" w:rsidP="001D0812">
      <w:pPr>
        <w:spacing w:line="480" w:lineRule="auto"/>
        <w:rPr>
          <w:del w:id="428" w:author="Yolanda McKay" w:date="2015-03-29T15:15:00Z"/>
          <w:rFonts w:ascii="Arial" w:hAnsi="Arial" w:cs="Arial"/>
          <w:color w:val="FF0000"/>
        </w:rPr>
      </w:pPr>
    </w:p>
    <w:p w14:paraId="1EB0D900" w14:textId="26FF57F9" w:rsidR="001D0812" w:rsidRPr="001D0812" w:rsidDel="00E210DE" w:rsidRDefault="001D0812" w:rsidP="001D0812">
      <w:pPr>
        <w:rPr>
          <w:del w:id="429" w:author="Yolanda McKay" w:date="2015-03-29T15:15:00Z"/>
        </w:rPr>
      </w:pPr>
    </w:p>
    <w:p w14:paraId="01818C87" w14:textId="77777777" w:rsidR="00D27FE7" w:rsidRPr="00D27FE7" w:rsidRDefault="00D27FE7" w:rsidP="00D27FE7"/>
    <w:sectPr w:rsidR="00D27FE7" w:rsidRPr="00D27FE7" w:rsidSect="00CC08D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nsolas">
    <w:panose1 w:val="020B0609020204030204"/>
    <w:charset w:val="00"/>
    <w:family w:val="auto"/>
    <w:pitch w:val="variable"/>
    <w:sig w:usb0="E10002FF" w:usb1="4000FCFF" w:usb2="00000009"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New York">
    <w:altName w:val="Times New Roman"/>
    <w:panose1 w:val="00000000000000000000"/>
    <w:charset w:val="4D"/>
    <w:family w:val="roman"/>
    <w:notTrueType/>
    <w:pitch w:val="variable"/>
    <w:sig w:usb0="00000003" w:usb1="00000000" w:usb2="00000000" w:usb3="00000000" w:csb0="00000001" w:csb1="00000000"/>
  </w:font>
  <w:font w:name="Segoe UI">
    <w:altName w:val="Courier New"/>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54A34"/>
    <w:multiLevelType w:val="hybridMultilevel"/>
    <w:tmpl w:val="B128BF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1E1901"/>
    <w:multiLevelType w:val="hybridMultilevel"/>
    <w:tmpl w:val="F2E61E7C"/>
    <w:lvl w:ilvl="0" w:tplc="1D186EC8">
      <w:start w:val="6"/>
      <w:numFmt w:val="upperLetter"/>
      <w:lvlText w:val="%1."/>
      <w:lvlJc w:val="left"/>
      <w:pPr>
        <w:ind w:left="1440" w:hanging="360"/>
      </w:pPr>
      <w:rPr>
        <w:rFonts w:hint="default"/>
        <w:b/>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64827BF"/>
    <w:multiLevelType w:val="hybridMultilevel"/>
    <w:tmpl w:val="1DF0EA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CF7B0C"/>
    <w:multiLevelType w:val="hybridMultilevel"/>
    <w:tmpl w:val="8AF08C1A"/>
    <w:lvl w:ilvl="0" w:tplc="1D186EC8">
      <w:start w:val="6"/>
      <w:numFmt w:val="upperLetter"/>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191A8F"/>
    <w:multiLevelType w:val="hybridMultilevel"/>
    <w:tmpl w:val="C8D2DDDE"/>
    <w:lvl w:ilvl="0" w:tplc="779E4B94">
      <w:numFmt w:val="bullet"/>
      <w:lvlText w:val="-"/>
      <w:lvlJc w:val="left"/>
      <w:pPr>
        <w:ind w:left="780" w:hanging="360"/>
      </w:pPr>
      <w:rPr>
        <w:rFonts w:ascii="Cambria" w:eastAsiaTheme="minorEastAsia" w:hAnsi="Cambria" w:cs="Consolas"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nsid w:val="453A03A7"/>
    <w:multiLevelType w:val="hybridMultilevel"/>
    <w:tmpl w:val="39887D3E"/>
    <w:lvl w:ilvl="0" w:tplc="2F648874">
      <w:start w:val="1"/>
      <w:numFmt w:val="upp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5D41C0E"/>
    <w:multiLevelType w:val="hybridMultilevel"/>
    <w:tmpl w:val="F4AC0A76"/>
    <w:lvl w:ilvl="0" w:tplc="7F8474B6">
      <w:start w:val="1"/>
      <w:numFmt w:val="upperLetter"/>
      <w:lvlText w:val="%1."/>
      <w:lvlJc w:val="left"/>
      <w:pPr>
        <w:tabs>
          <w:tab w:val="num" w:pos="1440"/>
        </w:tabs>
        <w:ind w:left="1440" w:hanging="720"/>
      </w:pPr>
      <w:rPr>
        <w:rFonts w:hint="default"/>
        <w:b/>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48C32536"/>
    <w:multiLevelType w:val="hybridMultilevel"/>
    <w:tmpl w:val="A63CDA1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4ED21F3C"/>
    <w:multiLevelType w:val="hybridMultilevel"/>
    <w:tmpl w:val="0B44AC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8C7D05"/>
    <w:multiLevelType w:val="hybridMultilevel"/>
    <w:tmpl w:val="F686362C"/>
    <w:lvl w:ilvl="0" w:tplc="C5721ECA">
      <w:start w:val="3"/>
      <w:numFmt w:val="upperLetter"/>
      <w:lvlText w:val="%1."/>
      <w:lvlJc w:val="left"/>
      <w:pPr>
        <w:ind w:left="1080" w:hanging="360"/>
      </w:pPr>
      <w:rPr>
        <w:rFonts w:hint="default"/>
      </w:rPr>
    </w:lvl>
    <w:lvl w:ilvl="1" w:tplc="04090019">
      <w:start w:val="1"/>
      <w:numFmt w:val="lowerLetter"/>
      <w:lvlText w:val="%2."/>
      <w:lvlJc w:val="left"/>
      <w:pPr>
        <w:ind w:left="360" w:hanging="360"/>
      </w:pPr>
    </w:lvl>
    <w:lvl w:ilvl="2" w:tplc="0409001B">
      <w:start w:val="1"/>
      <w:numFmt w:val="lowerRoman"/>
      <w:lvlText w:val="%3."/>
      <w:lvlJc w:val="right"/>
      <w:pPr>
        <w:ind w:left="1080" w:hanging="180"/>
      </w:pPr>
    </w:lvl>
    <w:lvl w:ilvl="3" w:tplc="0409000F">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0">
    <w:nsid w:val="5BFE6079"/>
    <w:multiLevelType w:val="hybridMultilevel"/>
    <w:tmpl w:val="9C5AA2F2"/>
    <w:lvl w:ilvl="0" w:tplc="A022BE7E">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CF44EDC"/>
    <w:multiLevelType w:val="hybridMultilevel"/>
    <w:tmpl w:val="281C08A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667026FB"/>
    <w:multiLevelType w:val="multilevel"/>
    <w:tmpl w:val="687827E2"/>
    <w:lvl w:ilvl="0">
      <w:start w:val="7"/>
      <w:numFmt w:val="decimal"/>
      <w:lvlText w:val="%1"/>
      <w:lvlJc w:val="left"/>
      <w:pPr>
        <w:ind w:left="360" w:hanging="360"/>
      </w:pPr>
      <w:rPr>
        <w:rFonts w:hint="default"/>
        <w:color w:val="0070C0"/>
      </w:rPr>
    </w:lvl>
    <w:lvl w:ilvl="1">
      <w:start w:val="2"/>
      <w:numFmt w:val="decimal"/>
      <w:lvlText w:val="%1.%2"/>
      <w:lvlJc w:val="left"/>
      <w:pPr>
        <w:ind w:left="360" w:hanging="360"/>
      </w:pPr>
      <w:rPr>
        <w:rFonts w:hint="default"/>
        <w:color w:val="0070C0"/>
      </w:rPr>
    </w:lvl>
    <w:lvl w:ilvl="2">
      <w:start w:val="1"/>
      <w:numFmt w:val="decimal"/>
      <w:lvlText w:val="%1.%2.%3"/>
      <w:lvlJc w:val="left"/>
      <w:pPr>
        <w:ind w:left="720" w:hanging="720"/>
      </w:pPr>
      <w:rPr>
        <w:rFonts w:hint="default"/>
        <w:color w:val="0070C0"/>
      </w:rPr>
    </w:lvl>
    <w:lvl w:ilvl="3">
      <w:start w:val="1"/>
      <w:numFmt w:val="decimal"/>
      <w:lvlText w:val="%1.%2.%3.%4"/>
      <w:lvlJc w:val="left"/>
      <w:pPr>
        <w:ind w:left="1080" w:hanging="108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440" w:hanging="144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800" w:hanging="1800"/>
      </w:pPr>
      <w:rPr>
        <w:rFonts w:hint="default"/>
        <w:color w:val="0070C0"/>
      </w:rPr>
    </w:lvl>
    <w:lvl w:ilvl="8">
      <w:start w:val="1"/>
      <w:numFmt w:val="decimal"/>
      <w:lvlText w:val="%1.%2.%3.%4.%5.%6.%7.%8.%9"/>
      <w:lvlJc w:val="left"/>
      <w:pPr>
        <w:ind w:left="1800" w:hanging="1800"/>
      </w:pPr>
      <w:rPr>
        <w:rFonts w:hint="default"/>
        <w:color w:val="0070C0"/>
      </w:rPr>
    </w:lvl>
  </w:abstractNum>
  <w:abstractNum w:abstractNumId="13">
    <w:nsid w:val="69B2155B"/>
    <w:multiLevelType w:val="hybridMultilevel"/>
    <w:tmpl w:val="E7CE6886"/>
    <w:lvl w:ilvl="0" w:tplc="56128C50">
      <w:start w:val="1"/>
      <w:numFmt w:val="upperLetter"/>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3A720F"/>
    <w:multiLevelType w:val="hybridMultilevel"/>
    <w:tmpl w:val="09EE6DF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8"/>
  </w:num>
  <w:num w:numId="3">
    <w:abstractNumId w:val="12"/>
  </w:num>
  <w:num w:numId="4">
    <w:abstractNumId w:val="6"/>
  </w:num>
  <w:num w:numId="5">
    <w:abstractNumId w:val="4"/>
  </w:num>
  <w:num w:numId="6">
    <w:abstractNumId w:val="5"/>
  </w:num>
  <w:num w:numId="7">
    <w:abstractNumId w:val="10"/>
  </w:num>
  <w:num w:numId="8">
    <w:abstractNumId w:val="13"/>
  </w:num>
  <w:num w:numId="9">
    <w:abstractNumId w:val="2"/>
  </w:num>
  <w:num w:numId="10">
    <w:abstractNumId w:val="7"/>
  </w:num>
  <w:num w:numId="11">
    <w:abstractNumId w:val="14"/>
  </w:num>
  <w:num w:numId="12">
    <w:abstractNumId w:val="9"/>
  </w:num>
  <w:num w:numId="13">
    <w:abstractNumId w:val="3"/>
  </w:num>
  <w:num w:numId="14">
    <w:abstractNumId w:val="1"/>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FE7"/>
    <w:rsid w:val="00131EC0"/>
    <w:rsid w:val="001B25B9"/>
    <w:rsid w:val="001D0812"/>
    <w:rsid w:val="00297B3C"/>
    <w:rsid w:val="00484303"/>
    <w:rsid w:val="00521E87"/>
    <w:rsid w:val="00560497"/>
    <w:rsid w:val="006107F6"/>
    <w:rsid w:val="00664E48"/>
    <w:rsid w:val="0078557D"/>
    <w:rsid w:val="0081789E"/>
    <w:rsid w:val="00854305"/>
    <w:rsid w:val="00A26315"/>
    <w:rsid w:val="00AD70A7"/>
    <w:rsid w:val="00C07B81"/>
    <w:rsid w:val="00C12BF1"/>
    <w:rsid w:val="00C91E66"/>
    <w:rsid w:val="00CC08D5"/>
    <w:rsid w:val="00CD7A3F"/>
    <w:rsid w:val="00D0573A"/>
    <w:rsid w:val="00D27FE7"/>
    <w:rsid w:val="00D47BA3"/>
    <w:rsid w:val="00D67D30"/>
    <w:rsid w:val="00DA265E"/>
    <w:rsid w:val="00DB32EF"/>
    <w:rsid w:val="00DC5383"/>
    <w:rsid w:val="00E210DE"/>
    <w:rsid w:val="00E311ED"/>
    <w:rsid w:val="00F36F81"/>
    <w:rsid w:val="00F40D3B"/>
    <w:rsid w:val="00F44A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2B1C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27FE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D27FE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0573A"/>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D0573A"/>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7FE7"/>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D27FE7"/>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D27FE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27FE7"/>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1D0812"/>
    <w:pPr>
      <w:spacing w:after="200" w:line="276" w:lineRule="auto"/>
      <w:ind w:left="720"/>
      <w:contextualSpacing/>
    </w:pPr>
    <w:rPr>
      <w:rFonts w:eastAsiaTheme="minorHAnsi"/>
      <w:sz w:val="22"/>
      <w:szCs w:val="22"/>
    </w:rPr>
  </w:style>
  <w:style w:type="paragraph" w:styleId="NoSpacing">
    <w:name w:val="No Spacing"/>
    <w:uiPriority w:val="1"/>
    <w:qFormat/>
    <w:rsid w:val="001D0812"/>
    <w:rPr>
      <w:rFonts w:eastAsiaTheme="minorHAnsi"/>
      <w:sz w:val="22"/>
      <w:szCs w:val="22"/>
    </w:rPr>
  </w:style>
  <w:style w:type="character" w:customStyle="1" w:styleId="Heading3Char">
    <w:name w:val="Heading 3 Char"/>
    <w:basedOn w:val="DefaultParagraphFont"/>
    <w:link w:val="Heading3"/>
    <w:uiPriority w:val="9"/>
    <w:rsid w:val="00D0573A"/>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semiHidden/>
    <w:rsid w:val="00D0573A"/>
    <w:rPr>
      <w:rFonts w:asciiTheme="majorHAnsi" w:eastAsiaTheme="majorEastAsia" w:hAnsiTheme="majorHAnsi" w:cstheme="majorBidi"/>
      <w:color w:val="243F60" w:themeColor="accent1" w:themeShade="7F"/>
    </w:rPr>
  </w:style>
  <w:style w:type="paragraph" w:styleId="Footer">
    <w:name w:val="footer"/>
    <w:basedOn w:val="Normal"/>
    <w:link w:val="FooterChar"/>
    <w:uiPriority w:val="99"/>
    <w:rsid w:val="00D0573A"/>
    <w:pPr>
      <w:tabs>
        <w:tab w:val="center" w:pos="4320"/>
        <w:tab w:val="right" w:pos="8640"/>
      </w:tabs>
      <w:overflowPunct w:val="0"/>
      <w:autoSpaceDE w:val="0"/>
      <w:autoSpaceDN w:val="0"/>
      <w:adjustRightInd w:val="0"/>
      <w:textAlignment w:val="baseline"/>
    </w:pPr>
    <w:rPr>
      <w:rFonts w:ascii="New York" w:eastAsia="Times New Roman" w:hAnsi="New York" w:cs="Times New Roman"/>
      <w:szCs w:val="20"/>
    </w:rPr>
  </w:style>
  <w:style w:type="character" w:customStyle="1" w:styleId="FooterChar">
    <w:name w:val="Footer Char"/>
    <w:basedOn w:val="DefaultParagraphFont"/>
    <w:link w:val="Footer"/>
    <w:uiPriority w:val="99"/>
    <w:rsid w:val="00D0573A"/>
    <w:rPr>
      <w:rFonts w:ascii="New York" w:eastAsia="Times New Roman" w:hAnsi="New York" w:cs="Times New Roman"/>
      <w:szCs w:val="20"/>
    </w:rPr>
  </w:style>
  <w:style w:type="paragraph" w:styleId="BodyText">
    <w:name w:val="Body Text"/>
    <w:basedOn w:val="Normal"/>
    <w:link w:val="BodyTextChar"/>
    <w:rsid w:val="00D0573A"/>
    <w:p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textAlignment w:val="baseline"/>
    </w:pPr>
    <w:rPr>
      <w:rFonts w:ascii="New York" w:eastAsia="Times New Roman" w:hAnsi="New York" w:cs="Times New Roman"/>
      <w:b/>
      <w:bCs/>
      <w:szCs w:val="20"/>
    </w:rPr>
  </w:style>
  <w:style w:type="character" w:customStyle="1" w:styleId="BodyTextChar">
    <w:name w:val="Body Text Char"/>
    <w:basedOn w:val="DefaultParagraphFont"/>
    <w:link w:val="BodyText"/>
    <w:rsid w:val="00D0573A"/>
    <w:rPr>
      <w:rFonts w:ascii="New York" w:eastAsia="Times New Roman" w:hAnsi="New York" w:cs="Times New Roman"/>
      <w:b/>
      <w:bCs/>
      <w:szCs w:val="20"/>
    </w:rPr>
  </w:style>
  <w:style w:type="paragraph" w:styleId="Subtitle">
    <w:name w:val="Subtitle"/>
    <w:basedOn w:val="Normal"/>
    <w:next w:val="Normal"/>
    <w:link w:val="SubtitleChar"/>
    <w:uiPriority w:val="11"/>
    <w:qFormat/>
    <w:rsid w:val="0078557D"/>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78557D"/>
    <w:rPr>
      <w:rFonts w:asciiTheme="majorHAnsi" w:eastAsiaTheme="majorEastAsia" w:hAnsiTheme="majorHAnsi" w:cstheme="majorBidi"/>
      <w:i/>
      <w:iCs/>
      <w:color w:val="4F81BD" w:themeColor="accent1"/>
      <w:spacing w:val="15"/>
    </w:rPr>
  </w:style>
  <w:style w:type="paragraph" w:styleId="BalloonText">
    <w:name w:val="Balloon Text"/>
    <w:basedOn w:val="Normal"/>
    <w:link w:val="BalloonTextChar"/>
    <w:uiPriority w:val="99"/>
    <w:semiHidden/>
    <w:unhideWhenUsed/>
    <w:rsid w:val="00C91E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1E66"/>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27FE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D27FE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0573A"/>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D0573A"/>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7FE7"/>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D27FE7"/>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D27FE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27FE7"/>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1D0812"/>
    <w:pPr>
      <w:spacing w:after="200" w:line="276" w:lineRule="auto"/>
      <w:ind w:left="720"/>
      <w:contextualSpacing/>
    </w:pPr>
    <w:rPr>
      <w:rFonts w:eastAsiaTheme="minorHAnsi"/>
      <w:sz w:val="22"/>
      <w:szCs w:val="22"/>
    </w:rPr>
  </w:style>
  <w:style w:type="paragraph" w:styleId="NoSpacing">
    <w:name w:val="No Spacing"/>
    <w:uiPriority w:val="1"/>
    <w:qFormat/>
    <w:rsid w:val="001D0812"/>
    <w:rPr>
      <w:rFonts w:eastAsiaTheme="minorHAnsi"/>
      <w:sz w:val="22"/>
      <w:szCs w:val="22"/>
    </w:rPr>
  </w:style>
  <w:style w:type="character" w:customStyle="1" w:styleId="Heading3Char">
    <w:name w:val="Heading 3 Char"/>
    <w:basedOn w:val="DefaultParagraphFont"/>
    <w:link w:val="Heading3"/>
    <w:uiPriority w:val="9"/>
    <w:rsid w:val="00D0573A"/>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semiHidden/>
    <w:rsid w:val="00D0573A"/>
    <w:rPr>
      <w:rFonts w:asciiTheme="majorHAnsi" w:eastAsiaTheme="majorEastAsia" w:hAnsiTheme="majorHAnsi" w:cstheme="majorBidi"/>
      <w:color w:val="243F60" w:themeColor="accent1" w:themeShade="7F"/>
    </w:rPr>
  </w:style>
  <w:style w:type="paragraph" w:styleId="Footer">
    <w:name w:val="footer"/>
    <w:basedOn w:val="Normal"/>
    <w:link w:val="FooterChar"/>
    <w:uiPriority w:val="99"/>
    <w:rsid w:val="00D0573A"/>
    <w:pPr>
      <w:tabs>
        <w:tab w:val="center" w:pos="4320"/>
        <w:tab w:val="right" w:pos="8640"/>
      </w:tabs>
      <w:overflowPunct w:val="0"/>
      <w:autoSpaceDE w:val="0"/>
      <w:autoSpaceDN w:val="0"/>
      <w:adjustRightInd w:val="0"/>
      <w:textAlignment w:val="baseline"/>
    </w:pPr>
    <w:rPr>
      <w:rFonts w:ascii="New York" w:eastAsia="Times New Roman" w:hAnsi="New York" w:cs="Times New Roman"/>
      <w:szCs w:val="20"/>
    </w:rPr>
  </w:style>
  <w:style w:type="character" w:customStyle="1" w:styleId="FooterChar">
    <w:name w:val="Footer Char"/>
    <w:basedOn w:val="DefaultParagraphFont"/>
    <w:link w:val="Footer"/>
    <w:uiPriority w:val="99"/>
    <w:rsid w:val="00D0573A"/>
    <w:rPr>
      <w:rFonts w:ascii="New York" w:eastAsia="Times New Roman" w:hAnsi="New York" w:cs="Times New Roman"/>
      <w:szCs w:val="20"/>
    </w:rPr>
  </w:style>
  <w:style w:type="paragraph" w:styleId="BodyText">
    <w:name w:val="Body Text"/>
    <w:basedOn w:val="Normal"/>
    <w:link w:val="BodyTextChar"/>
    <w:rsid w:val="00D0573A"/>
    <w:p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textAlignment w:val="baseline"/>
    </w:pPr>
    <w:rPr>
      <w:rFonts w:ascii="New York" w:eastAsia="Times New Roman" w:hAnsi="New York" w:cs="Times New Roman"/>
      <w:b/>
      <w:bCs/>
      <w:szCs w:val="20"/>
    </w:rPr>
  </w:style>
  <w:style w:type="character" w:customStyle="1" w:styleId="BodyTextChar">
    <w:name w:val="Body Text Char"/>
    <w:basedOn w:val="DefaultParagraphFont"/>
    <w:link w:val="BodyText"/>
    <w:rsid w:val="00D0573A"/>
    <w:rPr>
      <w:rFonts w:ascii="New York" w:eastAsia="Times New Roman" w:hAnsi="New York" w:cs="Times New Roman"/>
      <w:b/>
      <w:bCs/>
      <w:szCs w:val="20"/>
    </w:rPr>
  </w:style>
  <w:style w:type="paragraph" w:styleId="Subtitle">
    <w:name w:val="Subtitle"/>
    <w:basedOn w:val="Normal"/>
    <w:next w:val="Normal"/>
    <w:link w:val="SubtitleChar"/>
    <w:uiPriority w:val="11"/>
    <w:qFormat/>
    <w:rsid w:val="0078557D"/>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78557D"/>
    <w:rPr>
      <w:rFonts w:asciiTheme="majorHAnsi" w:eastAsiaTheme="majorEastAsia" w:hAnsiTheme="majorHAnsi" w:cstheme="majorBidi"/>
      <w:i/>
      <w:iCs/>
      <w:color w:val="4F81BD" w:themeColor="accent1"/>
      <w:spacing w:val="15"/>
    </w:rPr>
  </w:style>
  <w:style w:type="paragraph" w:styleId="BalloonText">
    <w:name w:val="Balloon Text"/>
    <w:basedOn w:val="Normal"/>
    <w:link w:val="BalloonTextChar"/>
    <w:uiPriority w:val="99"/>
    <w:semiHidden/>
    <w:unhideWhenUsed/>
    <w:rsid w:val="00C91E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1E6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2398</Words>
  <Characters>13432</Characters>
  <Application>Microsoft Macintosh Word</Application>
  <DocSecurity>0</DocSecurity>
  <Lines>298</Lines>
  <Paragraphs>136</Paragraphs>
  <ScaleCrop>false</ScaleCrop>
  <HeadingPairs>
    <vt:vector size="2" baseType="variant">
      <vt:variant>
        <vt:lpstr>Title</vt:lpstr>
      </vt:variant>
      <vt:variant>
        <vt:i4>1</vt:i4>
      </vt:variant>
    </vt:vector>
  </HeadingPairs>
  <TitlesOfParts>
    <vt:vector size="1" baseType="lpstr">
      <vt:lpstr/>
    </vt:vector>
  </TitlesOfParts>
  <Company>Pasadena City College</Company>
  <LinksUpToDate>false</LinksUpToDate>
  <CharactersWithSpaces>15694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Michelson</dc:creator>
  <cp:keywords/>
  <dc:description/>
  <cp:lastModifiedBy>Yolanda McKay</cp:lastModifiedBy>
  <cp:revision>2</cp:revision>
  <cp:lastPrinted>2014-09-24T20:35:00Z</cp:lastPrinted>
  <dcterms:created xsi:type="dcterms:W3CDTF">2015-03-29T22:26:00Z</dcterms:created>
  <dcterms:modified xsi:type="dcterms:W3CDTF">2015-03-29T22:26:00Z</dcterms:modified>
</cp:coreProperties>
</file>